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6C" w:rsidRPr="00A4243D" w:rsidRDefault="00D35C6C" w:rsidP="00D35C6C">
      <w:pPr>
        <w:ind w:right="-157"/>
        <w:jc w:val="center"/>
        <w:rPr>
          <w:rFonts w:ascii="Arial" w:hAnsi="Arial" w:cs="Arial"/>
        </w:rPr>
      </w:pPr>
      <w:bookmarkStart w:id="0" w:name="_GoBack"/>
      <w:bookmarkEnd w:id="0"/>
    </w:p>
    <w:p w:rsidR="00D35C6C" w:rsidRPr="00A4243D" w:rsidRDefault="00D35C6C" w:rsidP="00D35C6C">
      <w:pPr>
        <w:ind w:right="-157"/>
        <w:jc w:val="center"/>
        <w:rPr>
          <w:rFonts w:ascii="Arial" w:hAnsi="Arial" w:cs="Arial"/>
        </w:rPr>
      </w:pPr>
    </w:p>
    <w:p w:rsidR="00D35C6C" w:rsidRPr="00A4243D" w:rsidRDefault="00D35C6C" w:rsidP="00D35C6C">
      <w:pPr>
        <w:jc w:val="center"/>
        <w:rPr>
          <w:rFonts w:ascii="Arial" w:hAnsi="Arial" w:cs="Arial"/>
          <w:sz w:val="2"/>
          <w:szCs w:val="2"/>
        </w:rPr>
      </w:pPr>
    </w:p>
    <w:p w:rsidR="00D35C6C" w:rsidRPr="00A4243D" w:rsidRDefault="00D35C6C" w:rsidP="00D35C6C">
      <w:pPr>
        <w:jc w:val="center"/>
        <w:rPr>
          <w:rFonts w:ascii="Arial" w:hAnsi="Arial" w:cs="Arial"/>
          <w:b/>
          <w:sz w:val="40"/>
          <w:szCs w:val="40"/>
        </w:rPr>
      </w:pPr>
      <w:r w:rsidRPr="00A4243D">
        <w:rPr>
          <w:rFonts w:ascii="Arial" w:hAnsi="Arial" w:cs="Arial"/>
          <w:b/>
          <w:sz w:val="40"/>
          <w:szCs w:val="40"/>
        </w:rPr>
        <w:t xml:space="preserve">Plan działania na rok </w:t>
      </w:r>
      <w:r w:rsidR="00EE19B0" w:rsidRPr="00A4243D">
        <w:rPr>
          <w:rFonts w:ascii="Arial" w:hAnsi="Arial" w:cs="Arial"/>
          <w:b/>
          <w:sz w:val="40"/>
          <w:szCs w:val="40"/>
        </w:rPr>
        <w:t>20</w:t>
      </w:r>
      <w:r w:rsidR="00AF1DBB">
        <w:rPr>
          <w:rFonts w:ascii="Arial" w:hAnsi="Arial" w:cs="Arial"/>
          <w:b/>
          <w:sz w:val="40"/>
          <w:szCs w:val="40"/>
        </w:rPr>
        <w:t>21</w:t>
      </w:r>
    </w:p>
    <w:p w:rsidR="00D35C6C" w:rsidRPr="00A4243D" w:rsidRDefault="00D35C6C" w:rsidP="00D35C6C">
      <w:pPr>
        <w:jc w:val="center"/>
        <w:rPr>
          <w:rFonts w:ascii="Arial" w:hAnsi="Arial" w:cs="Arial"/>
          <w:b/>
          <w:sz w:val="12"/>
          <w:szCs w:val="12"/>
        </w:rPr>
      </w:pPr>
    </w:p>
    <w:p w:rsidR="00D35C6C" w:rsidRPr="00A4243D" w:rsidRDefault="006F5165" w:rsidP="00D35C6C">
      <w:pPr>
        <w:jc w:val="center"/>
        <w:rPr>
          <w:rFonts w:ascii="Arial" w:hAnsi="Arial" w:cs="Arial"/>
          <w:b/>
          <w:spacing w:val="20"/>
        </w:rPr>
      </w:pPr>
      <w:r w:rsidRPr="00A4243D">
        <w:rPr>
          <w:rFonts w:ascii="Arial" w:hAnsi="Arial" w:cs="Arial"/>
          <w:b/>
          <w:spacing w:val="20"/>
        </w:rPr>
        <w:t xml:space="preserve">REGIONALNY PROGRAM OPERACYJNY </w:t>
      </w:r>
      <w:r w:rsidR="008C32FC" w:rsidRPr="00A4243D">
        <w:rPr>
          <w:rFonts w:ascii="Arial" w:hAnsi="Arial" w:cs="Arial"/>
          <w:b/>
          <w:spacing w:val="20"/>
        </w:rPr>
        <w:br/>
      </w:r>
      <w:r w:rsidRPr="00A4243D">
        <w:rPr>
          <w:rFonts w:ascii="Arial" w:hAnsi="Arial" w:cs="Arial"/>
          <w:b/>
          <w:spacing w:val="20"/>
        </w:rPr>
        <w:t>WOJEWÓDZTWA ZACHODNIOPOMORSKIEGO</w:t>
      </w:r>
    </w:p>
    <w:p w:rsidR="00D35C6C" w:rsidRPr="00A4243D" w:rsidRDefault="00D35C6C" w:rsidP="00D35C6C">
      <w:pPr>
        <w:jc w:val="center"/>
        <w:rPr>
          <w:rFonts w:ascii="Arial" w:hAnsi="Arial" w:cs="Arial"/>
          <w:b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876"/>
        <w:gridCol w:w="760"/>
        <w:gridCol w:w="1809"/>
        <w:gridCol w:w="1419"/>
        <w:gridCol w:w="788"/>
        <w:gridCol w:w="1954"/>
      </w:tblGrid>
      <w:tr w:rsidR="00D35C6C" w:rsidRPr="00A4243D" w:rsidTr="00C22A3C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D35C6C" w:rsidRPr="00A4243D" w:rsidRDefault="00D35C6C" w:rsidP="00EE19B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INFORMACJE O INSTYTUCJI POŚREDNICZĄCEJ</w:t>
            </w:r>
          </w:p>
        </w:tc>
      </w:tr>
      <w:tr w:rsidR="006F5165" w:rsidRPr="00A4243D" w:rsidTr="00C22A3C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6F5165" w:rsidRPr="00A4243D" w:rsidRDefault="006F5165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6F5165" w:rsidRPr="00A4243D" w:rsidRDefault="00EE19B0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VII Włączenie społeczne</w:t>
            </w:r>
          </w:p>
        </w:tc>
      </w:tr>
      <w:tr w:rsidR="00D35C6C" w:rsidRPr="00A4243D" w:rsidTr="00C22A3C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D35C6C" w:rsidRPr="00A4243D" w:rsidRDefault="00D35C6C" w:rsidP="00940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Wojewódzki Urząd Pracy w Szczecinie</w:t>
            </w:r>
          </w:p>
        </w:tc>
      </w:tr>
      <w:tr w:rsidR="00D35C6C" w:rsidRPr="00A4243D" w:rsidTr="00C22A3C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ul. A. Mickiewicza 41</w:t>
            </w:r>
            <w:r w:rsidRPr="00A4243D">
              <w:rPr>
                <w:rFonts w:ascii="Arial" w:hAnsi="Arial" w:cs="Arial"/>
                <w:sz w:val="18"/>
                <w:szCs w:val="18"/>
              </w:rPr>
              <w:br/>
              <w:t>70-383 Szczecin</w:t>
            </w:r>
          </w:p>
        </w:tc>
      </w:tr>
      <w:tr w:rsidR="00D35C6C" w:rsidRPr="00A4243D" w:rsidTr="00C22A3C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91 42 56 101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42 56 103</w:t>
            </w:r>
          </w:p>
        </w:tc>
      </w:tr>
      <w:tr w:rsidR="00D35C6C" w:rsidRPr="00A4243D" w:rsidTr="00C22A3C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D35C6C" w:rsidRPr="00A4243D" w:rsidRDefault="0094098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sekretariat@wup.pl</w:t>
            </w:r>
          </w:p>
        </w:tc>
      </w:tr>
      <w:tr w:rsidR="00D35C6C" w:rsidRPr="005A0942" w:rsidTr="00C22A3C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D35C6C" w:rsidRPr="00A4243D" w:rsidRDefault="00D35C6C" w:rsidP="002A78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D35C6C" w:rsidRDefault="000F4C08" w:rsidP="00940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Marta Lisowska</w:t>
            </w:r>
            <w:r w:rsidR="009E05F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A0942" w:rsidRDefault="005A0942" w:rsidP="00940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tel. 91 4256 166</w:t>
            </w:r>
          </w:p>
          <w:p w:rsidR="005A0942" w:rsidRPr="00BD405B" w:rsidRDefault="005A0942" w:rsidP="009409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D405B">
              <w:rPr>
                <w:rFonts w:ascii="Arial" w:hAnsi="Arial" w:cs="Arial"/>
                <w:sz w:val="18"/>
                <w:szCs w:val="18"/>
              </w:rPr>
              <w:t>mail: marta_</w:t>
            </w:r>
            <w:r w:rsidR="00AF1DBB">
              <w:rPr>
                <w:rFonts w:ascii="Arial" w:hAnsi="Arial" w:cs="Arial"/>
                <w:sz w:val="18"/>
                <w:szCs w:val="18"/>
              </w:rPr>
              <w:t>lisowska</w:t>
            </w:r>
            <w:r w:rsidRPr="00BD405B">
              <w:rPr>
                <w:rFonts w:ascii="Arial" w:hAnsi="Arial" w:cs="Arial"/>
                <w:sz w:val="18"/>
                <w:szCs w:val="18"/>
              </w:rPr>
              <w:t>@wup.pl</w:t>
            </w:r>
          </w:p>
        </w:tc>
      </w:tr>
    </w:tbl>
    <w:p w:rsidR="00D35C6C" w:rsidRPr="00BD405B" w:rsidRDefault="00D35C6C" w:rsidP="00D35C6C">
      <w:pPr>
        <w:rPr>
          <w:rFonts w:ascii="Arial" w:hAnsi="Arial" w:cs="Arial"/>
          <w:b/>
        </w:rPr>
      </w:pPr>
      <w:r w:rsidRPr="00BD405B">
        <w:rPr>
          <w:rFonts w:ascii="Arial" w:hAnsi="Arial" w:cs="Arial"/>
          <w:b/>
        </w:rPr>
        <w:br w:type="column"/>
      </w:r>
    </w:p>
    <w:tbl>
      <w:tblPr>
        <w:tblW w:w="0" w:type="auto"/>
        <w:tblInd w:w="-4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 w:firstRow="1" w:lastRow="1" w:firstColumn="1" w:lastColumn="1" w:noHBand="0" w:noVBand="0"/>
      </w:tblPr>
      <w:tblGrid>
        <w:gridCol w:w="9696"/>
      </w:tblGrid>
      <w:tr w:rsidR="00D35C6C" w:rsidRPr="00A4243D" w:rsidTr="00C22A3C">
        <w:trPr>
          <w:trHeight w:val="362"/>
        </w:trPr>
        <w:tc>
          <w:tcPr>
            <w:tcW w:w="9889" w:type="dxa"/>
            <w:shd w:val="clear" w:color="auto" w:fill="E77B39"/>
            <w:vAlign w:val="center"/>
          </w:tcPr>
          <w:p w:rsidR="00D35C6C" w:rsidRPr="00A4243D" w:rsidRDefault="00D35C6C" w:rsidP="007C12C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4243D">
              <w:rPr>
                <w:rFonts w:ascii="Arial" w:hAnsi="Arial" w:cs="Arial"/>
                <w:b/>
                <w:sz w:val="28"/>
                <w:szCs w:val="28"/>
              </w:rPr>
              <w:t xml:space="preserve">KARTA DZIAŁANIA </w:t>
            </w:r>
            <w:r w:rsidR="007D25B0" w:rsidRPr="007D25B0">
              <w:rPr>
                <w:rFonts w:ascii="Arial" w:hAnsi="Arial" w:cs="Arial"/>
                <w:b/>
              </w:rPr>
              <w:t>7.</w:t>
            </w:r>
            <w:r w:rsidR="00F6148C">
              <w:rPr>
                <w:rFonts w:ascii="Arial" w:hAnsi="Arial" w:cs="Arial"/>
                <w:b/>
              </w:rPr>
              <w:t>6</w:t>
            </w:r>
            <w:r w:rsidR="007D25B0" w:rsidRPr="007D25B0">
              <w:rPr>
                <w:rFonts w:ascii="Arial" w:hAnsi="Arial" w:cs="Arial"/>
                <w:b/>
              </w:rPr>
              <w:t xml:space="preserve"> Wsparcie </w:t>
            </w:r>
            <w:r w:rsidR="007C12C9">
              <w:rPr>
                <w:rFonts w:ascii="Arial" w:hAnsi="Arial" w:cs="Arial"/>
                <w:b/>
              </w:rPr>
              <w:t>rozwoju usług społecznych świadczonych w interesie ogólnym</w:t>
            </w:r>
          </w:p>
        </w:tc>
      </w:tr>
    </w:tbl>
    <w:p w:rsidR="00D35C6C" w:rsidRPr="00A4243D" w:rsidRDefault="00D35C6C" w:rsidP="00D35C6C">
      <w:pPr>
        <w:rPr>
          <w:rFonts w:ascii="Arial" w:hAnsi="Arial" w:cs="Arial"/>
          <w:b/>
          <w:spacing w:val="24"/>
          <w:sz w:val="28"/>
          <w:szCs w:val="28"/>
        </w:rPr>
      </w:pPr>
    </w:p>
    <w:tbl>
      <w:tblPr>
        <w:tblW w:w="5339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59"/>
        <w:gridCol w:w="440"/>
        <w:gridCol w:w="462"/>
        <w:gridCol w:w="1424"/>
        <w:gridCol w:w="48"/>
        <w:gridCol w:w="950"/>
        <w:gridCol w:w="901"/>
        <w:gridCol w:w="75"/>
        <w:gridCol w:w="653"/>
        <w:gridCol w:w="317"/>
        <w:gridCol w:w="601"/>
        <w:gridCol w:w="147"/>
        <w:gridCol w:w="240"/>
        <w:gridCol w:w="738"/>
        <w:gridCol w:w="242"/>
        <w:gridCol w:w="335"/>
        <w:gridCol w:w="83"/>
        <w:gridCol w:w="260"/>
        <w:gridCol w:w="643"/>
      </w:tblGrid>
      <w:tr w:rsidR="003772A8" w:rsidTr="004201BA">
        <w:trPr>
          <w:trHeight w:val="218"/>
        </w:trPr>
        <w:tc>
          <w:tcPr>
            <w:tcW w:w="68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Konkursu: </w:t>
            </w:r>
          </w:p>
        </w:tc>
        <w:tc>
          <w:tcPr>
            <w:tcW w:w="2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A99" w:rsidRPr="00940634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08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Planowany termin ogłoszenia konkursu</w:t>
            </w:r>
          </w:p>
        </w:tc>
        <w:tc>
          <w:tcPr>
            <w:tcW w:w="36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 kw.</w:t>
            </w:r>
          </w:p>
        </w:tc>
        <w:tc>
          <w:tcPr>
            <w:tcW w:w="16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 kw.</w:t>
            </w:r>
          </w:p>
        </w:tc>
        <w:tc>
          <w:tcPr>
            <w:tcW w:w="12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 kw.</w:t>
            </w:r>
          </w:p>
        </w:tc>
        <w:tc>
          <w:tcPr>
            <w:tcW w:w="12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4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0B7A99" w:rsidRDefault="000B7A99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IV kw.</w:t>
            </w:r>
          </w:p>
        </w:tc>
        <w:tc>
          <w:tcPr>
            <w:tcW w:w="324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B7A99" w:rsidRDefault="00730015" w:rsidP="009E1E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3"/>
        </w:trPr>
        <w:tc>
          <w:tcPr>
            <w:tcW w:w="1140" w:type="pct"/>
            <w:gridSpan w:val="3"/>
            <w:vMerge w:val="restart"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Typ konkursu</w:t>
            </w: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D35C6C" w:rsidRPr="00A4243D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Otwarty</w:t>
            </w:r>
          </w:p>
        </w:tc>
        <w:tc>
          <w:tcPr>
            <w:tcW w:w="479" w:type="pct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639" w:type="pct"/>
            <w:gridSpan w:val="13"/>
            <w:vMerge w:val="restart"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B7A99" w:rsidRPr="00A4243D" w:rsidTr="00284B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3"/>
        </w:trPr>
        <w:tc>
          <w:tcPr>
            <w:tcW w:w="1140" w:type="pct"/>
            <w:gridSpan w:val="3"/>
            <w:vMerge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D35C6C" w:rsidRPr="00A4243D" w:rsidRDefault="00D35C6C" w:rsidP="00EC6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Zamknięty</w:t>
            </w:r>
          </w:p>
        </w:tc>
        <w:tc>
          <w:tcPr>
            <w:tcW w:w="479" w:type="pct"/>
            <w:vAlign w:val="center"/>
          </w:tcPr>
          <w:p w:rsidR="00D35C6C" w:rsidRPr="00A4243D" w:rsidRDefault="00CF3D00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X</w:t>
            </w:r>
            <w:r w:rsidR="00B2658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39" w:type="pct"/>
            <w:gridSpan w:val="13"/>
            <w:vMerge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35C6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40" w:type="pct"/>
            <w:gridSpan w:val="3"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Planowana alokacja</w:t>
            </w:r>
          </w:p>
        </w:tc>
        <w:tc>
          <w:tcPr>
            <w:tcW w:w="3860" w:type="pct"/>
            <w:gridSpan w:val="16"/>
            <w:vAlign w:val="center"/>
          </w:tcPr>
          <w:p w:rsidR="00E54F03" w:rsidRPr="00284B1C" w:rsidRDefault="00284B1C" w:rsidP="00284B1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84B1C">
              <w:rPr>
                <w:rFonts w:ascii="Arial" w:hAnsi="Arial" w:cs="Arial"/>
                <w:b/>
                <w:sz w:val="18"/>
                <w:szCs w:val="18"/>
              </w:rPr>
              <w:t xml:space="preserve">2 511 904 EUR </w:t>
            </w:r>
          </w:p>
        </w:tc>
      </w:tr>
      <w:tr w:rsidR="00D35C6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D35C6C" w:rsidRPr="00A4243D" w:rsidRDefault="006F5165" w:rsidP="006F51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T</w:t>
            </w:r>
            <w:r w:rsidR="00D35C6C" w:rsidRPr="00A4243D">
              <w:rPr>
                <w:rFonts w:ascii="Arial" w:hAnsi="Arial" w:cs="Arial"/>
                <w:sz w:val="18"/>
                <w:szCs w:val="18"/>
              </w:rPr>
              <w:t>ypy projektów   przewidziane do realizacji w ramach konkursu</w:t>
            </w:r>
          </w:p>
        </w:tc>
        <w:tc>
          <w:tcPr>
            <w:tcW w:w="3860" w:type="pct"/>
            <w:gridSpan w:val="16"/>
            <w:vAlign w:val="center"/>
          </w:tcPr>
          <w:p w:rsidR="00253B22" w:rsidRPr="00253B22" w:rsidRDefault="00253B22" w:rsidP="00253B22">
            <w:pPr>
              <w:numPr>
                <w:ilvl w:val="0"/>
                <w:numId w:val="20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 xml:space="preserve">Rozwój usług asystenckich, również związanych z przeciwdziałaniem i zwalczaniem skutków COVID-19, </w:t>
            </w:r>
            <w:r w:rsidRPr="00253B2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253B22">
              <w:rPr>
                <w:rFonts w:ascii="Arial" w:hAnsi="Arial" w:cs="Arial"/>
                <w:sz w:val="18"/>
                <w:szCs w:val="18"/>
              </w:rPr>
              <w:t xml:space="preserve">(skierowanych do osób z niepełnosprawnościami) i opiekuńczych (skierowanych do osób potrzebujących wsparcia w codziennym funkcjonowaniu), w tym: 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wsparcie działalności lub tworzenie nowych miejsc opieki w formach zdeinstytucjonalizowanych poprzez wsparcie dla usług opiekuńczych i specjalistycznych usług opiekuńczych, o których mowa w ustawie z dnia 12 marca 2004 r. o pomocy społecznej oraz usług asystenckich (wraz z działaniami mającymi na celu pozyskanie i szkolenie nowych opiekunów i asystentów);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inne usługi zwiększające mobilność, autonomię i bezpieczeństwo osób  potrzebujących wsparcia w codziennym funkcjonowaniu (np. likwidowanie barier architektonicznych w miejscu zamieszkania, dowożenie posiłków, przewóz osoby potrzebującej wsparcia w codziennym funkcjonowaniu</w:t>
            </w:r>
            <w:r w:rsidRPr="00253B22" w:rsidDel="004D743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B22">
              <w:rPr>
                <w:rFonts w:ascii="Arial" w:hAnsi="Arial" w:cs="Arial"/>
                <w:sz w:val="18"/>
                <w:szCs w:val="18"/>
              </w:rPr>
              <w:t xml:space="preserve">  lub personelu sprawującego opiekę związane bezpośrednio z usługami świadczonymi osobie  potrzebujących wsparcia w codziennym funkcjonowaniu w ramach projektu, w tym finansowanie środków transportu),wsparcie aktywizujące środowiska lokalne pod kątem rozwoju sąsiedzkich usług opiekuńczych</w:t>
            </w:r>
            <w:ins w:id="1" w:author="Hawełka Katarzyna" w:date="2021-08-11T10:39:00Z">
              <w:r w:rsidR="00D507FA">
                <w:rPr>
                  <w:rFonts w:ascii="Arial" w:hAnsi="Arial" w:cs="Arial"/>
                  <w:sz w:val="18"/>
                  <w:szCs w:val="18"/>
                </w:rPr>
                <w:t>;</w:t>
              </w:r>
            </w:ins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wykorzystanie nowoczesnych technologii informacyjno-komunikacyjnych np. teleopieki, systemów przywoławczych,  systemów informacyjnych i kampanii na temat dostępności usług społecznych;</w:t>
            </w:r>
            <w:r w:rsidR="00575E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3B22">
              <w:rPr>
                <w:rFonts w:ascii="Arial" w:hAnsi="Arial" w:cs="Arial"/>
                <w:sz w:val="18"/>
                <w:szCs w:val="18"/>
              </w:rPr>
              <w:t>sfinansowanie tworzenia i prowadzenia wypożyczalni sprzętu wspomagającego (zwiększającego samodzielność osób) i sprzętu pielęgnacyjnego (niezbędnego do opieki nad osobami potrzebujących wsparcia w codziennym funkcjonowaniu) oraz sprzętu rehabilitacyjnego, sfinansowanie wypożyczenia lub zakupu tego sprzętu, usługi dowożenia posiłków, przewóz do miejsca pracy lub ośrodka wsparcia;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poradnictwo (również zdalne), w tym psychologiczne i pedagogiczne oraz umożliwienie edukacji (również zdalnej), w tym szkoleń, praktyk i wymiany doświadczeń dla opiekunów faktycznych (w tym pomoc w uzyskaniu informacji umożliwiających poruszanie się po różnych systemach wsparcia, z których korzystanie jest niezbędne dla sprawowania wysokiej jakości opieki i odciążenia opiekunów faktycznych);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Wsparcie (również zdalne) faktycznych opiekunów osób  potrzebujących wsparcia w codziennym funkcjonowaniu (w tym pomocników domowych, szkolenia, doradztwo, doradztwo grupowe, pomoc psychologiczna, opieka wytchnieniowa, grupy samopomocowe, wsparcie za pośrednictwem instytucji w zakresie zdiagnozowanych potrzeb opiekunów) działania profilaktyczne mające na cel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253B22">
              <w:rPr>
                <w:rFonts w:ascii="Arial" w:hAnsi="Arial" w:cs="Arial"/>
                <w:sz w:val="18"/>
                <w:szCs w:val="18"/>
              </w:rPr>
              <w:t xml:space="preserve"> utrzymanie dobrostanu psychicznego i fizycznego</w:t>
            </w:r>
            <w:ins w:id="2" w:author="Hawełka Katarzyna" w:date="2021-08-11T10:39:00Z">
              <w:r w:rsidR="00D507FA">
                <w:rPr>
                  <w:rFonts w:ascii="Arial" w:hAnsi="Arial" w:cs="Arial"/>
                  <w:sz w:val="18"/>
                  <w:szCs w:val="18"/>
                </w:rPr>
                <w:t>;</w:t>
              </w:r>
            </w:ins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 xml:space="preserve">Wsparcie  doradczo-informacyjno- edukacyjne  w ramach współpracy międzysektorowej dotyczące  opieki  nad osobami wymagającymi wsparcia  w  codziennym  funkcjonowaniu oraz ich otoczenia (szczególnie jednostki pomocy i </w:t>
            </w:r>
            <w:r w:rsidR="00575ED5">
              <w:rPr>
                <w:rFonts w:ascii="Arial" w:hAnsi="Arial" w:cs="Arial"/>
                <w:sz w:val="18"/>
                <w:szCs w:val="18"/>
              </w:rPr>
              <w:t>i</w:t>
            </w:r>
            <w:r w:rsidRPr="00253B22">
              <w:rPr>
                <w:rFonts w:ascii="Arial" w:hAnsi="Arial" w:cs="Arial"/>
                <w:sz w:val="18"/>
                <w:szCs w:val="18"/>
              </w:rPr>
              <w:t>ntegracji społecznej, jednostki ochrony zdrowia);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 xml:space="preserve">Wsparcie pracodawców </w:t>
            </w:r>
            <w:r w:rsidR="00575ED5" w:rsidRPr="00253B22">
              <w:rPr>
                <w:rFonts w:ascii="Arial" w:hAnsi="Arial" w:cs="Arial"/>
                <w:sz w:val="18"/>
                <w:szCs w:val="18"/>
              </w:rPr>
              <w:t>zatrudniających</w:t>
            </w:r>
            <w:r w:rsidRPr="00253B22">
              <w:rPr>
                <w:rFonts w:ascii="Arial" w:hAnsi="Arial" w:cs="Arial"/>
                <w:sz w:val="18"/>
                <w:szCs w:val="18"/>
              </w:rPr>
              <w:t xml:space="preserve"> osoby z zaburzeniami psychicznymi i/lub z niepełnosprawnościami (np. w formule asystenta pracodawcy/trenera pracy) –  uzupełniająco do działań nakierowanych na wsparcie osób z zaburzeniami psychicznymi i/lub z niepełnosprawnościami;</w:t>
            </w:r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Pomoc specjalistyczna dla rodzin, w których funkcjonują osoby z zaburzeniami psychicznymi i z niepełnosprawnościami (w tym pomoc psychologiczna i oferta diagnostyczno – terapeutyczna dla ww. członków rodzin) - uzupełniająco do działań nakierowanych na wsparcie osób z zaburzeniami psychicznymi i/lub z niepełnosprawnościami</w:t>
            </w:r>
            <w:ins w:id="3" w:author="Hawełka Katarzyna" w:date="2021-08-11T10:39:00Z">
              <w:r w:rsidR="00D507FA">
                <w:rPr>
                  <w:rFonts w:ascii="Arial" w:hAnsi="Arial" w:cs="Arial"/>
                  <w:sz w:val="18"/>
                  <w:szCs w:val="18"/>
                </w:rPr>
                <w:t>;</w:t>
              </w:r>
            </w:ins>
          </w:p>
          <w:p w:rsidR="00253B22" w:rsidRPr="00253B22" w:rsidRDefault="00253B22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Organizacja usług opiekuńczych przez jednostki samorządu terytorialnego np. w formule regrantingu;</w:t>
            </w:r>
          </w:p>
          <w:p w:rsidR="00253B22" w:rsidRPr="00253B22" w:rsidRDefault="00575ED5" w:rsidP="00253B22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Z</w:t>
            </w:r>
            <w:r w:rsidR="00253B22" w:rsidRPr="00253B22">
              <w:rPr>
                <w:rFonts w:ascii="Arial" w:hAnsi="Arial" w:cs="Arial"/>
                <w:sz w:val="18"/>
                <w:szCs w:val="18"/>
              </w:rPr>
              <w:t>akup, zabezpieczenie oraz dystrybucja środków ochrony osobistej w związku z COVID-19 oraz inne niezbędne działania związane z zapobieganiem i przeciwdziałaniem COVID-19.</w:t>
            </w:r>
          </w:p>
          <w:p w:rsidR="00253B22" w:rsidRPr="00253B22" w:rsidRDefault="00253B22" w:rsidP="00253B22">
            <w:pPr>
              <w:spacing w:before="60" w:after="60"/>
              <w:ind w:left="76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53B22" w:rsidRPr="00253B22" w:rsidRDefault="00253B22" w:rsidP="00253B22">
            <w:p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>Wsparcie w ramach projektu nie spowoduje:</w:t>
            </w:r>
          </w:p>
          <w:p w:rsidR="00253B22" w:rsidRPr="00253B22" w:rsidRDefault="00253B22" w:rsidP="00253B22">
            <w:pPr>
              <w:numPr>
                <w:ilvl w:val="1"/>
                <w:numId w:val="22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 xml:space="preserve">zmniejszenia dotychczasowego finansowania usług asystenckich lub opiekuńczych przez beneficjenta oraz </w:t>
            </w:r>
          </w:p>
          <w:p w:rsidR="00253B22" w:rsidRPr="00253B22" w:rsidRDefault="00253B22" w:rsidP="00253B22">
            <w:pPr>
              <w:numPr>
                <w:ilvl w:val="1"/>
                <w:numId w:val="22"/>
              </w:numPr>
              <w:spacing w:before="60"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3B22">
              <w:rPr>
                <w:rFonts w:ascii="Arial" w:hAnsi="Arial" w:cs="Arial"/>
                <w:sz w:val="18"/>
                <w:szCs w:val="18"/>
              </w:rPr>
              <w:t xml:space="preserve">zastąpienia środkami projektu dotychczasowego finansowania usług ze środków innych niż europejskie. </w:t>
            </w:r>
          </w:p>
          <w:p w:rsidR="00D35C6C" w:rsidRPr="00F6148C" w:rsidRDefault="00D35C6C" w:rsidP="00253B22">
            <w:pPr>
              <w:spacing w:before="60" w:after="6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C6D07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6C6D07" w:rsidRPr="00A4243D" w:rsidRDefault="006C6D07" w:rsidP="00655E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lastRenderedPageBreak/>
              <w:t>Wnioskodawc</w:t>
            </w:r>
            <w:r w:rsidR="00655EC0" w:rsidRPr="00A4243D">
              <w:rPr>
                <w:rFonts w:ascii="Arial" w:hAnsi="Arial" w:cs="Arial"/>
                <w:sz w:val="18"/>
                <w:szCs w:val="18"/>
              </w:rPr>
              <w:t>y</w:t>
            </w:r>
            <w:r w:rsidRPr="00A4243D">
              <w:rPr>
                <w:rFonts w:ascii="Arial" w:hAnsi="Arial" w:cs="Arial"/>
                <w:sz w:val="18"/>
                <w:szCs w:val="18"/>
              </w:rPr>
              <w:t xml:space="preserve"> do których skierowany</w:t>
            </w:r>
            <w:r w:rsidR="009108D7" w:rsidRPr="00A4243D">
              <w:rPr>
                <w:rFonts w:ascii="Arial" w:hAnsi="Arial" w:cs="Arial"/>
                <w:sz w:val="18"/>
                <w:szCs w:val="18"/>
              </w:rPr>
              <w:t xml:space="preserve"> jest</w:t>
            </w:r>
            <w:r w:rsidRPr="00A4243D">
              <w:rPr>
                <w:rFonts w:ascii="Arial" w:hAnsi="Arial" w:cs="Arial"/>
                <w:sz w:val="18"/>
                <w:szCs w:val="18"/>
              </w:rPr>
              <w:t xml:space="preserve">  konkurs</w:t>
            </w:r>
          </w:p>
        </w:tc>
        <w:tc>
          <w:tcPr>
            <w:tcW w:w="3860" w:type="pct"/>
            <w:gridSpan w:val="16"/>
            <w:vAlign w:val="center"/>
          </w:tcPr>
          <w:p w:rsidR="00F6148C" w:rsidRPr="00F6148C" w:rsidRDefault="00F6148C" w:rsidP="00F6148C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6148C">
              <w:rPr>
                <w:rFonts w:ascii="Arial" w:hAnsi="Arial" w:cs="Arial"/>
                <w:sz w:val="18"/>
                <w:szCs w:val="18"/>
              </w:rPr>
              <w:t>jednostki samorządu terytorialnego i ich jednostki organizacyjne,</w:t>
            </w:r>
          </w:p>
          <w:p w:rsidR="00F6148C" w:rsidRPr="00F6148C" w:rsidRDefault="00F6148C" w:rsidP="00F6148C">
            <w:pPr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F6148C">
              <w:rPr>
                <w:rFonts w:ascii="Arial" w:hAnsi="Arial" w:cs="Arial"/>
                <w:sz w:val="18"/>
                <w:szCs w:val="18"/>
              </w:rPr>
              <w:t>organizacje pozarządowe i podmioty ekonomii społecznej prowadzące działalność statutową lub gospodarczą w obszarze usług społecznych użyteczności publicznej,</w:t>
            </w:r>
          </w:p>
          <w:p w:rsidR="006C6D07" w:rsidRPr="004D4FF7" w:rsidRDefault="00F6148C" w:rsidP="00F6148C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6148C">
              <w:rPr>
                <w:rFonts w:ascii="Arial" w:hAnsi="Arial" w:cs="Arial"/>
                <w:sz w:val="18"/>
                <w:szCs w:val="18"/>
              </w:rPr>
              <w:t>podmioty wymienione w art. 3 ust. 3 ustawy o działalności pożytku publicznego i wolontariacie, statutowo świadczące usługi na rzecz osób zagrożonych ubóstwem i/lub wykluczeniem społecznym.</w:t>
            </w:r>
            <w:r w:rsidRPr="000D5CDC">
              <w:rPr>
                <w:color w:val="000000"/>
              </w:rPr>
              <w:t> </w:t>
            </w:r>
          </w:p>
        </w:tc>
      </w:tr>
      <w:tr w:rsidR="009108D7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9108D7" w:rsidRPr="00A4243D" w:rsidRDefault="009108D7" w:rsidP="00CA070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Szczegółowy opis, zakładany cel konkursu</w:t>
            </w:r>
          </w:p>
        </w:tc>
        <w:tc>
          <w:tcPr>
            <w:tcW w:w="3860" w:type="pct"/>
            <w:gridSpan w:val="16"/>
            <w:vAlign w:val="center"/>
          </w:tcPr>
          <w:p w:rsidR="001F6B75" w:rsidRDefault="001F6B75" w:rsidP="001F6B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B290B" w:rsidRPr="007B290B" w:rsidRDefault="007B290B" w:rsidP="007B29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Konkurs realizuje cel szczegółowy nr 3: </w:t>
            </w:r>
            <w:r w:rsidRPr="007B290B">
              <w:rPr>
                <w:rFonts w:ascii="Arial" w:hAnsi="Arial" w:cs="Arial"/>
                <w:sz w:val="18"/>
                <w:szCs w:val="18"/>
              </w:rPr>
              <w:t>Zwiększenie dostępności usług społecznych, w szczególności usług środowiskowych, opiekuńczych oraz usług wsparcia rodziny i pieczy zastępczej, dla osób zagrożonych ubóstwem i/lub wykluczeniem społecznym</w:t>
            </w:r>
            <w:r w:rsidR="009D489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F6B75" w:rsidRPr="00192F65" w:rsidRDefault="001F6B75" w:rsidP="001F6B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Zgodnie z założeniami </w:t>
            </w:r>
            <w:r w:rsidR="0067540B">
              <w:rPr>
                <w:rFonts w:ascii="Arial" w:hAnsi="Arial" w:cs="Arial"/>
                <w:sz w:val="18"/>
                <w:szCs w:val="18"/>
              </w:rPr>
              <w:t>RPO WZ</w:t>
            </w:r>
            <w:r>
              <w:rPr>
                <w:rFonts w:ascii="Arial" w:hAnsi="Arial" w:cs="Arial"/>
                <w:sz w:val="18"/>
                <w:szCs w:val="18"/>
              </w:rPr>
              <w:t xml:space="preserve"> na lata 2014 – 2020 w</w:t>
            </w:r>
            <w:r w:rsidRPr="001F6B75">
              <w:rPr>
                <w:rFonts w:ascii="Arial" w:hAnsi="Arial" w:cs="Arial"/>
                <w:sz w:val="18"/>
                <w:szCs w:val="18"/>
              </w:rPr>
              <w:t xml:space="preserve"> województwie zachodniopomorskim występuje wysoki odsetek osób, którym należy zapewnić dostęp do pomocy i podstawowych usług społecznych. Jednocześnie na obszarze województwa odnotowuje się znaczną liczbę osób znajdujących się w szczególnie trudnej sytuacji, tj.: osób z niepełnosprawnościami, osób starszych, dzieci objętych systemem pieczy zastępczej, osób chorujących psychicznie, osób opuszczających zakłady penitencjarne.</w:t>
            </w:r>
            <w:r w:rsidR="00A94C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>Według danych Regionalnego Ośrodka Polityki Społecznej w roku 20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20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 xml:space="preserve"> wśród osób objętych pomocą społeczną na terenie województwa odnotowano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 xml:space="preserve">40 931 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 xml:space="preserve">osób żyjących w ubóstwie,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35 789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 xml:space="preserve"> osób bezrobotnych,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23 362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 xml:space="preserve"> osób z niepełnosprawnością,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29 920</w:t>
            </w:r>
            <w:r w:rsidR="00A94CB5" w:rsidRPr="000C5421">
              <w:rPr>
                <w:rFonts w:ascii="Arial" w:hAnsi="Arial" w:cs="Arial"/>
                <w:sz w:val="18"/>
                <w:szCs w:val="18"/>
              </w:rPr>
              <w:t xml:space="preserve"> osób długotrwale lub ciężko chorych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>. Z usług opiekuńczych skorzystało w 20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20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 xml:space="preserve"> roku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6 522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 xml:space="preserve"> osób, zaś z zaopatrzenia w przedmioty ortopedyczne, środki pomocnicze i sprzęt rehabilitacyjny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6 992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 xml:space="preserve"> osoby. </w:t>
            </w:r>
            <w:r w:rsidR="000C5421">
              <w:rPr>
                <w:rFonts w:ascii="Arial" w:hAnsi="Arial" w:cs="Arial"/>
                <w:sz w:val="18"/>
                <w:szCs w:val="18"/>
              </w:rPr>
              <w:t>D</w:t>
            </w:r>
            <w:r w:rsidRPr="000C5421">
              <w:rPr>
                <w:rFonts w:ascii="Arial" w:hAnsi="Arial" w:cs="Arial"/>
                <w:sz w:val="18"/>
                <w:szCs w:val="18"/>
              </w:rPr>
              <w:t xml:space="preserve">ostęp do usług, w tym usług społecznych, jest szczególnie utrudniony dla mieszkańców terenów oddalonych od miast – często są to enklawy popegeerowskie. 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>Z ośrodków wsparcia, w tym dziennych i środowiskowych domów samopomocy skorzystało w roku 20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>20</w:t>
            </w:r>
            <w:r w:rsidR="001A595C" w:rsidRPr="000C5421">
              <w:rPr>
                <w:rFonts w:ascii="Arial" w:hAnsi="Arial" w:cs="Arial"/>
                <w:sz w:val="18"/>
                <w:szCs w:val="18"/>
              </w:rPr>
              <w:t xml:space="preserve"> łącznie </w:t>
            </w:r>
            <w:r w:rsidR="000C5421" w:rsidRPr="000C5421">
              <w:rPr>
                <w:rFonts w:ascii="Arial" w:hAnsi="Arial" w:cs="Arial"/>
                <w:sz w:val="18"/>
                <w:szCs w:val="18"/>
              </w:rPr>
              <w:t xml:space="preserve">6076 </w:t>
            </w:r>
            <w:r w:rsidR="0078705D" w:rsidRPr="000C5421">
              <w:rPr>
                <w:rFonts w:ascii="Arial" w:hAnsi="Arial" w:cs="Arial"/>
                <w:sz w:val="18"/>
                <w:szCs w:val="18"/>
              </w:rPr>
              <w:t>osób</w:t>
            </w:r>
            <w:r w:rsidR="00ED4766" w:rsidRPr="000C5421">
              <w:rPr>
                <w:rFonts w:ascii="Arial" w:hAnsi="Arial" w:cs="Arial"/>
                <w:sz w:val="18"/>
                <w:szCs w:val="18"/>
              </w:rPr>
              <w:t>, jednakże w ilości świadczonych usług widoczne jest duże zróżnicowanie terytorialne.</w:t>
            </w:r>
            <w:r w:rsidR="001A59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2F65">
              <w:rPr>
                <w:rFonts w:ascii="Arial" w:hAnsi="Arial" w:cs="Arial"/>
                <w:sz w:val="18"/>
                <w:szCs w:val="18"/>
              </w:rPr>
              <w:t xml:space="preserve">Z danych wynika, że na obszarze województwa są gminy i powiaty, w których takie usługi nie są świadczone, bądź są świadczone w niewielkim stopniu, również z powodu braku odpowiednich zasobów instytucjonalnych. </w:t>
            </w:r>
            <w:r w:rsidRPr="001F6B75">
              <w:rPr>
                <w:rFonts w:ascii="Arial" w:hAnsi="Arial" w:cs="Arial"/>
                <w:sz w:val="18"/>
                <w:szCs w:val="18"/>
              </w:rPr>
              <w:t>W związku z powyższym należy dążyć do ułatwienia dostępu do niedrogich, trwałych oraz wysokiej jakości usług społecznych ś</w:t>
            </w:r>
            <w:r w:rsidR="00192F65">
              <w:rPr>
                <w:rFonts w:ascii="Arial" w:hAnsi="Arial" w:cs="Arial"/>
                <w:sz w:val="18"/>
                <w:szCs w:val="18"/>
              </w:rPr>
              <w:t xml:space="preserve">wiadczonych w interesie ogólnym, które będą zlokalizowane na terenie całego województwa. </w:t>
            </w:r>
            <w:r w:rsidR="0078705D">
              <w:rPr>
                <w:rFonts w:ascii="Arial" w:hAnsi="Arial" w:cs="Arial"/>
                <w:sz w:val="18"/>
                <w:szCs w:val="18"/>
              </w:rPr>
              <w:t>Na tej podstawie,</w:t>
            </w:r>
            <w:r w:rsidR="00192F65">
              <w:rPr>
                <w:rFonts w:ascii="Arial" w:hAnsi="Arial" w:cs="Arial"/>
                <w:sz w:val="18"/>
                <w:szCs w:val="18"/>
              </w:rPr>
              <w:t xml:space="preserve"> zgodnie z zapisami </w:t>
            </w:r>
            <w:r w:rsidR="00192F65">
              <w:rPr>
                <w:rFonts w:ascii="Arial" w:hAnsi="Arial" w:cs="Arial"/>
                <w:i/>
                <w:sz w:val="18"/>
                <w:szCs w:val="18"/>
              </w:rPr>
              <w:t>Wytycznych</w:t>
            </w:r>
            <w:r w:rsidR="00192F65" w:rsidRPr="00192F65">
              <w:rPr>
                <w:rFonts w:ascii="Arial" w:hAnsi="Arial" w:cs="Arial"/>
                <w:i/>
                <w:sz w:val="18"/>
                <w:szCs w:val="18"/>
              </w:rPr>
              <w:t xml:space="preserve"> w zakresie realizacji przedsięwzięć w obszarze włączenia społecznego i zwalczania ubóstwa z wykorzystaniem środków Europejskiego Funduszu Społecznego i Europejskiego Funduszu Rozwoju Regionalnego na lata 2014 </w:t>
            </w:r>
            <w:r w:rsidR="00192F65">
              <w:rPr>
                <w:rFonts w:ascii="Arial" w:hAnsi="Arial" w:cs="Arial"/>
                <w:i/>
                <w:sz w:val="18"/>
                <w:szCs w:val="18"/>
              </w:rPr>
              <w:t>–</w:t>
            </w:r>
            <w:r w:rsidR="00192F65" w:rsidRPr="00192F65">
              <w:rPr>
                <w:rFonts w:ascii="Arial" w:hAnsi="Arial" w:cs="Arial"/>
                <w:i/>
                <w:sz w:val="18"/>
                <w:szCs w:val="18"/>
              </w:rPr>
              <w:t xml:space="preserve"> 2020</w:t>
            </w:r>
            <w:r w:rsidR="00192F65">
              <w:rPr>
                <w:rFonts w:ascii="Arial" w:hAnsi="Arial" w:cs="Arial"/>
                <w:sz w:val="18"/>
                <w:szCs w:val="18"/>
              </w:rPr>
              <w:t>, wsparcie będzie realizowane w schemacie terytorialnym, którego podstawowym założeniem jest realizacja projektów zlokalizowanych na terenie powiatu, przy jednoczesnym zaangażowaniu gmin oraz podmiotów ekonomii społecznej z danego powiatu</w:t>
            </w:r>
            <w:r w:rsidR="0078705D">
              <w:rPr>
                <w:rFonts w:ascii="Arial" w:hAnsi="Arial" w:cs="Arial"/>
                <w:sz w:val="18"/>
                <w:szCs w:val="18"/>
              </w:rPr>
              <w:t xml:space="preserve"> (partnerstwo PCPR, OPS, PES).</w:t>
            </w:r>
          </w:p>
          <w:p w:rsidR="00E56E30" w:rsidRPr="001F6B75" w:rsidRDefault="0078705D" w:rsidP="001F6B7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Dzięki takiemu podejściu wsparcie będzie</w:t>
            </w:r>
            <w:r w:rsidR="00E56E30" w:rsidRPr="00E56E3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projektowane zgodnie z indywidualnymi potrzebami oraz dostosowane</w:t>
            </w:r>
            <w:r w:rsidR="00E56E30" w:rsidRPr="00E56E30">
              <w:rPr>
                <w:rFonts w:ascii="Arial" w:hAnsi="Arial" w:cs="Arial"/>
                <w:sz w:val="18"/>
                <w:szCs w:val="18"/>
              </w:rPr>
              <w:t xml:space="preserve"> w jak największym stopniu do zdiagnozowanych potrzeb konkretnych osób lub grup. Oczekiwanym efektem planowanych interwencji będzie ograniczenie istniejących nierówności w zakresie dostępu do usług społecznych w tym usług opiekuńczych, środowiskowych, usług wsparcia rodziny, jak również podwyższenie standardu świadczonych usług.</w:t>
            </w:r>
          </w:p>
          <w:p w:rsidR="00F83874" w:rsidRPr="00A4243D" w:rsidRDefault="00F83874" w:rsidP="000F0BA2">
            <w:pPr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5C6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 w:val="restart"/>
            <w:shd w:val="clear" w:color="auto" w:fill="CCFFCC"/>
            <w:vAlign w:val="center"/>
          </w:tcPr>
          <w:p w:rsidR="00D35C6C" w:rsidRPr="00A4243D" w:rsidRDefault="00EC673B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Specyficzne dla konkursu</w:t>
            </w:r>
            <w:r w:rsidR="00D35C6C" w:rsidRPr="00A4243D">
              <w:rPr>
                <w:rFonts w:ascii="Arial" w:hAnsi="Arial" w:cs="Arial"/>
                <w:sz w:val="18"/>
                <w:szCs w:val="18"/>
              </w:rPr>
              <w:t xml:space="preserve"> kryteria wyboru projektów</w:t>
            </w:r>
            <w:r w:rsidR="00C861E5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3860" w:type="pct"/>
            <w:gridSpan w:val="16"/>
            <w:shd w:val="clear" w:color="auto" w:fill="CCFFCC"/>
            <w:vAlign w:val="center"/>
          </w:tcPr>
          <w:p w:rsidR="00D35C6C" w:rsidRPr="00A4243D" w:rsidRDefault="00D35C6C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Kryteria do</w:t>
            </w:r>
            <w:r w:rsidR="00EC673B" w:rsidRPr="00A4243D">
              <w:rPr>
                <w:rFonts w:ascii="Arial" w:hAnsi="Arial" w:cs="Arial"/>
                <w:sz w:val="18"/>
                <w:szCs w:val="18"/>
              </w:rPr>
              <w:t xml:space="preserve">puszczalności </w:t>
            </w:r>
          </w:p>
        </w:tc>
      </w:tr>
      <w:tr w:rsidR="00304C9D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vAlign w:val="center"/>
          </w:tcPr>
          <w:p w:rsidR="00304C9D" w:rsidRPr="00871DC0" w:rsidRDefault="00291310" w:rsidP="00291310">
            <w:pPr>
              <w:numPr>
                <w:ilvl w:val="0"/>
                <w:numId w:val="6"/>
              </w:numPr>
              <w:ind w:left="453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310">
              <w:rPr>
                <w:rFonts w:ascii="Arial" w:hAnsi="Arial" w:cs="Arial"/>
                <w:sz w:val="18"/>
                <w:szCs w:val="18"/>
              </w:rPr>
              <w:t>Podmiot  składa nie więcej niż 1 wniosek o dofinansowanie projektu w charakterze Projektodawcy. W przypadku zidentyfikowania projektów gdzie ten sam podmiot występuje więcej niż 1 raz jako Projektodawca wszystkie projekty w ramach przedmiotowego naboru zakładające udział tego podmiotu w roli Projektodawcy zostają odrzucone.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905"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304C9D" w:rsidRDefault="00304C9D" w:rsidP="002913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Kryterium to stwarza możliwość objęcia wsparciem większej liczby potencjalnych projektodawców, a także wyboru najlepszych projektów, które odpowiadają na potrzeby regionu.</w:t>
            </w:r>
          </w:p>
          <w:p w:rsidR="00291310" w:rsidRPr="00291310" w:rsidRDefault="00291310" w:rsidP="00291310">
            <w:pPr>
              <w:spacing w:before="40" w:after="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310">
              <w:rPr>
                <w:rFonts w:ascii="Arial" w:hAnsi="Arial" w:cs="Arial"/>
                <w:sz w:val="18"/>
                <w:szCs w:val="18"/>
              </w:rPr>
              <w:t xml:space="preserve">Kryterium odnosi się wyłącznie do występowania danego podmiotu </w:t>
            </w:r>
            <w:r w:rsidRPr="00291310">
              <w:rPr>
                <w:rFonts w:ascii="Arial" w:hAnsi="Arial" w:cs="Arial"/>
                <w:sz w:val="18"/>
                <w:szCs w:val="18"/>
              </w:rPr>
              <w:br/>
              <w:t xml:space="preserve">w charakterze Projektodawcy, a nie Partnera. </w:t>
            </w:r>
          </w:p>
          <w:p w:rsidR="00291310" w:rsidRPr="00291310" w:rsidRDefault="00291310" w:rsidP="0029131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291310">
              <w:rPr>
                <w:rFonts w:ascii="Arial" w:hAnsi="Arial" w:cs="Arial"/>
                <w:sz w:val="18"/>
                <w:szCs w:val="18"/>
              </w:rPr>
              <w:t xml:space="preserve">Projektodawca definiowany jest jako Wnioskodawca w rozumieniu  Instrukcji </w:t>
            </w:r>
            <w:r w:rsidR="00783CEA" w:rsidRPr="00783CEA">
              <w:rPr>
                <w:rFonts w:ascii="Arial" w:hAnsi="Arial" w:cs="Arial"/>
                <w:sz w:val="18"/>
                <w:szCs w:val="18"/>
              </w:rPr>
              <w:t>wypełniania wniosku o dofinansowanie projektu zakładającego rozliczanie na podstawie rzeczywiście ponoszonych wydatków</w:t>
            </w:r>
            <w:r w:rsidR="00783CEA" w:rsidRPr="00783CEA">
              <w:rPr>
                <w:rFonts w:ascii="Arial" w:hAnsi="Arial" w:cs="Arial"/>
                <w:sz w:val="20"/>
                <w:szCs w:val="20"/>
              </w:rPr>
              <w:br/>
            </w:r>
            <w:ins w:id="4" w:author="Lisowska Marta" w:date="2021-08-12T15:06:00Z">
              <w:r w:rsidR="00B63275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</w:ins>
            <w:r w:rsidRPr="00291310">
              <w:rPr>
                <w:rFonts w:ascii="Arial" w:hAnsi="Arial" w:cs="Arial"/>
                <w:sz w:val="18"/>
                <w:szCs w:val="18"/>
              </w:rPr>
              <w:t xml:space="preserve">w ramach </w:t>
            </w:r>
            <w:r w:rsidRPr="00291310">
              <w:rPr>
                <w:rFonts w:ascii="Arial" w:eastAsia="Calibri" w:hAnsi="Arial" w:cs="Arial"/>
                <w:bCs/>
                <w:sz w:val="18"/>
                <w:szCs w:val="18"/>
              </w:rPr>
              <w:t xml:space="preserve">RPO WZ 2014-2020 dla projektów w ramach Europejskiego Funduszu Społecznego. </w:t>
            </w:r>
          </w:p>
          <w:p w:rsidR="00F42F6F" w:rsidRPr="00A4243D" w:rsidRDefault="00291310" w:rsidP="00291310">
            <w:pPr>
              <w:pStyle w:val="Tekstkomentarza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1310">
              <w:rPr>
                <w:rFonts w:ascii="Arial" w:hAnsi="Arial" w:cs="Arial"/>
                <w:sz w:val="18"/>
                <w:szCs w:val="18"/>
              </w:rPr>
              <w:t>Kryterium będzie weryfikowane na podstawie rejestru wniosków złożonych w ramach konkursu.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304C9D" w:rsidRPr="00A4243D" w:rsidRDefault="00304C9D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304C9D" w:rsidRPr="00A4243D" w:rsidRDefault="00304C9D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04C9D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vAlign w:val="center"/>
          </w:tcPr>
          <w:p w:rsidR="00304C9D" w:rsidRPr="00045252" w:rsidRDefault="00575ED5" w:rsidP="000F3EA7">
            <w:pPr>
              <w:numPr>
                <w:ilvl w:val="0"/>
                <w:numId w:val="6"/>
              </w:numPr>
              <w:ind w:left="453" w:hanging="426"/>
              <w:jc w:val="both"/>
              <w:rPr>
                <w:rFonts w:ascii="Myriad Pro" w:hAnsi="Myriad Pro"/>
                <w:sz w:val="20"/>
                <w:szCs w:val="20"/>
              </w:rPr>
            </w:pPr>
            <w:r w:rsidRPr="00575ED5">
              <w:rPr>
                <w:rFonts w:ascii="Arial" w:hAnsi="Arial" w:cs="Arial"/>
                <w:bCs/>
                <w:sz w:val="18"/>
                <w:szCs w:val="18"/>
              </w:rPr>
              <w:t>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304C9D" w:rsidRDefault="00304C9D" w:rsidP="00ED0FF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 xml:space="preserve">Kryterium to przyczyni się do rozwoju kapitału ludzkiego w regionie oraz zwiększenia aktywności społecznej i zawodowej </w:t>
            </w:r>
            <w:r>
              <w:rPr>
                <w:rFonts w:ascii="Arial" w:hAnsi="Arial" w:cs="Arial"/>
                <w:sz w:val="18"/>
                <w:szCs w:val="18"/>
              </w:rPr>
              <w:t>grupy docelowej wskazanej w projekcie</w:t>
            </w:r>
            <w:r w:rsidRPr="00A4243D">
              <w:rPr>
                <w:rFonts w:ascii="Arial" w:hAnsi="Arial" w:cs="Arial"/>
                <w:sz w:val="18"/>
                <w:szCs w:val="18"/>
              </w:rPr>
              <w:t>. Zakłada się, że dzięki temu kryterium ograniczone zostanie zjawisko wykluczenia społecznego w regionie oraz zmniejszy się liczba osób korzystających z pomocy społecznej.</w:t>
            </w:r>
          </w:p>
          <w:p w:rsidR="00304C9D" w:rsidRPr="00A4243D" w:rsidRDefault="00304C9D" w:rsidP="00B72BB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304C9D" w:rsidRPr="00A4243D" w:rsidRDefault="00304C9D" w:rsidP="00EC673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304C9D" w:rsidRPr="00A4243D" w:rsidRDefault="00304C9D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04C9D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304C9D" w:rsidRPr="00A4243D" w:rsidRDefault="00FB185A" w:rsidP="00A63AF9">
            <w:pPr>
              <w:numPr>
                <w:ilvl w:val="0"/>
                <w:numId w:val="6"/>
              </w:numPr>
              <w:ind w:left="453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Projektodawca</w:t>
            </w:r>
            <w:r w:rsidR="00304C9D" w:rsidRPr="00871DC0" w:rsidDel="00094346">
              <w:rPr>
                <w:rFonts w:ascii="Arial" w:hAnsi="Arial" w:cs="Arial"/>
                <w:sz w:val="18"/>
                <w:szCs w:val="18"/>
              </w:rPr>
              <w:t xml:space="preserve"> wniesie wkład </w:t>
            </w:r>
            <w:r w:rsidR="00FC0A29" w:rsidRPr="00871DC0" w:rsidDel="00094346">
              <w:rPr>
                <w:rFonts w:ascii="Arial" w:hAnsi="Arial" w:cs="Arial"/>
                <w:sz w:val="18"/>
                <w:szCs w:val="18"/>
              </w:rPr>
              <w:t>własn</w:t>
            </w:r>
            <w:r w:rsidR="00FC0A29" w:rsidRPr="00871DC0">
              <w:rPr>
                <w:rFonts w:ascii="Arial" w:hAnsi="Arial" w:cs="Arial"/>
                <w:sz w:val="18"/>
                <w:szCs w:val="18"/>
              </w:rPr>
              <w:t>y</w:t>
            </w:r>
            <w:r w:rsidR="00FC0A29" w:rsidRPr="00871DC0" w:rsidDel="0009434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04C9D" w:rsidRPr="00871DC0" w:rsidDel="00094346">
              <w:rPr>
                <w:rFonts w:ascii="Arial" w:hAnsi="Arial" w:cs="Arial"/>
                <w:sz w:val="18"/>
                <w:szCs w:val="18"/>
              </w:rPr>
              <w:t xml:space="preserve">w wysokości </w:t>
            </w:r>
            <w:r w:rsidR="00304C9D" w:rsidRPr="00871DC0">
              <w:rPr>
                <w:rFonts w:ascii="Arial" w:hAnsi="Arial" w:cs="Arial"/>
                <w:sz w:val="18"/>
                <w:szCs w:val="18"/>
              </w:rPr>
              <w:t xml:space="preserve">nie mniejszej niż </w:t>
            </w:r>
            <w:r w:rsidR="00575ED5">
              <w:rPr>
                <w:rFonts w:ascii="Arial" w:hAnsi="Arial" w:cs="Arial"/>
                <w:sz w:val="18"/>
                <w:szCs w:val="18"/>
              </w:rPr>
              <w:t>10</w:t>
            </w:r>
            <w:r w:rsidR="00A63AF9">
              <w:rPr>
                <w:rFonts w:ascii="Arial" w:hAnsi="Arial" w:cs="Arial"/>
                <w:sz w:val="18"/>
                <w:szCs w:val="18"/>
              </w:rPr>
              <w:t xml:space="preserve">% wartości projektu, zgodnie z zapisami zawartymi </w:t>
            </w:r>
            <w:r w:rsidR="00304C9D" w:rsidRPr="00871DC0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C861E5" w:rsidRPr="00871DC0">
              <w:rPr>
                <w:rFonts w:ascii="Arial" w:hAnsi="Arial" w:cs="Arial"/>
                <w:sz w:val="18"/>
                <w:szCs w:val="18"/>
              </w:rPr>
              <w:t>Szczegółowym Opisie Osi Priorytetowych Regionalnego Programu Operacyjnego Województwa Zachodniopomorskiego 2014 - 2020.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304C9D" w:rsidRPr="00A4243D" w:rsidRDefault="00304C9D" w:rsidP="00CF2E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Kryterium wprowadzono celem zaangażowania potencjału tak społecznego jak i finansowego beneficjenta/partnera na rzecz budowania trwałych efektów w poszczególnych obszarach interwencji EFS poprzez zwiększenie partycypacji beneficjenta/partnera w budżecie projektu EFS w ramach wkładu własnego.</w:t>
            </w:r>
          </w:p>
          <w:p w:rsidR="00304C9D" w:rsidRDefault="00304C9D" w:rsidP="00CF2E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Partycypacja beneficjenta/partnera w finansowaniu projektu zwiększy ich odpowiedzialność o jakość realizowanych działań jak również pozwoli na zapewnienie większej trwałości działań finansowanych z EFS.</w:t>
            </w:r>
          </w:p>
          <w:p w:rsidR="00A63AF9" w:rsidRPr="00D83AD8" w:rsidRDefault="00A63AF9" w:rsidP="00A63A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Wkład własny wnoszony jest z</w:t>
            </w:r>
            <w:r w:rsidRPr="00D83AD8">
              <w:rPr>
                <w:rFonts w:ascii="Arial" w:hAnsi="Arial" w:cs="Arial"/>
                <w:sz w:val="18"/>
                <w:szCs w:val="18"/>
              </w:rPr>
              <w:t xml:space="preserve">godnie z 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D83AD8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D83AD8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</w:t>
            </w:r>
            <w:r>
              <w:rPr>
                <w:rFonts w:ascii="Arial" w:hAnsi="Arial" w:cs="Arial"/>
                <w:bCs/>
                <w:i/>
                <w:sz w:val="18"/>
                <w:szCs w:val="18"/>
              </w:rPr>
              <w:t>.</w:t>
            </w:r>
          </w:p>
          <w:p w:rsidR="00A63AF9" w:rsidRDefault="00A63AF9" w:rsidP="00CF2E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4C9D" w:rsidRPr="00A4243D" w:rsidRDefault="00304C9D" w:rsidP="00CF2E4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1DA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304C9D" w:rsidRPr="00A4243D" w:rsidRDefault="00304C9D" w:rsidP="004621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304C9D" w:rsidRPr="00A4243D" w:rsidRDefault="00304C9D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04C9D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575ED5" w:rsidRPr="00575ED5" w:rsidRDefault="00575ED5" w:rsidP="00575ED5">
            <w:pPr>
              <w:pStyle w:val="Akapitzlist"/>
              <w:numPr>
                <w:ilvl w:val="0"/>
                <w:numId w:val="6"/>
              </w:numPr>
              <w:ind w:left="46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75ED5">
              <w:rPr>
                <w:rFonts w:ascii="Arial" w:hAnsi="Arial" w:cs="Arial"/>
                <w:bCs/>
                <w:sz w:val="18"/>
                <w:szCs w:val="18"/>
              </w:rPr>
              <w:t>W ramach projektu obligatoryjne jest realizowanie wskazanego w typie projektu:</w:t>
            </w:r>
          </w:p>
          <w:p w:rsidR="00304C9D" w:rsidRPr="00497177" w:rsidRDefault="00575ED5" w:rsidP="00B63275">
            <w:pPr>
              <w:pStyle w:val="Akapitzlist"/>
              <w:ind w:left="40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75ED5">
              <w:rPr>
                <w:rFonts w:ascii="Arial" w:hAnsi="Arial" w:cs="Arial"/>
                <w:bCs/>
                <w:sz w:val="18"/>
                <w:szCs w:val="18"/>
              </w:rPr>
              <w:t>- wsparcia działalności lub tworzenia nowych miejsc opieki w formach zdeinstytucjonalizowanych poprzez wsparcie dla usług opiekuńczych i specjalistycznych usług opiekuńczych, o których mowa w ustawie z dnia 12 marca 2004 r. o pomocy społecznej oraz usług asystenckich (wraz z działaniami mającymi na celu pozyskanie i szkolenie nowych opiekunów i asystentów).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04C9D" w:rsidRPr="00A4243D" w:rsidRDefault="00304C9D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304C9D" w:rsidRPr="00A4243D" w:rsidRDefault="00EF3013" w:rsidP="00F5651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shd w:val="clear" w:color="auto" w:fill="auto"/>
            <w:vAlign w:val="center"/>
          </w:tcPr>
          <w:p w:rsidR="00A2448A" w:rsidRDefault="00A2448A" w:rsidP="00400B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wprowadzono celem zabezpieczenia realizacji podstawowego wsparcia w zakresie świadczenia usług opiekuńczych i asystenckich w społeczności lokalnej. Pozostałe wsparcie będzie dopełnieniem świadczonych usług społecznych.</w:t>
            </w:r>
          </w:p>
          <w:p w:rsidR="00304C9D" w:rsidRPr="00A4243D" w:rsidRDefault="00304C9D" w:rsidP="00400B32">
            <w:pPr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304C9D" w:rsidRPr="00A4243D" w:rsidRDefault="00304C9D" w:rsidP="004621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304C9D" w:rsidRPr="00A4243D" w:rsidRDefault="00304C9D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BB5DAB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BB5DAB" w:rsidRPr="00A4243D" w:rsidRDefault="00BB5DAB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0609E3" w:rsidRPr="00497177" w:rsidRDefault="000F7E2E" w:rsidP="00575ED5">
            <w:pPr>
              <w:pStyle w:val="Akapitzlist"/>
              <w:numPr>
                <w:ilvl w:val="0"/>
                <w:numId w:val="6"/>
              </w:numPr>
              <w:spacing w:before="40" w:after="40"/>
              <w:ind w:left="453" w:hanging="426"/>
              <w:contextualSpacing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F7E2E">
              <w:rPr>
                <w:rFonts w:ascii="Arial" w:hAnsi="Arial" w:cs="Arial"/>
                <w:sz w:val="18"/>
                <w:szCs w:val="18"/>
              </w:rPr>
              <w:t>Projekt przewiduje zwiększenie liczby miejsc świadczenia usług opiekuńczych i/lub asystenckich w społeczności lokalnej oraz liczby osób objętych usługami opiekuńczymi i/lub asystenckimi w społeczności lokalnej  przez dany podmiot w stosunku do danych z roku 2020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D54129" w:rsidRPr="00A4243D" w:rsidRDefault="00D54129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D54129" w:rsidRPr="00AB7559" w:rsidRDefault="00D54129" w:rsidP="00D54129">
            <w:pPr>
              <w:rPr>
                <w:rFonts w:ascii="Arial" w:hAnsi="Arial" w:cs="Arial"/>
                <w:sz w:val="18"/>
                <w:szCs w:val="18"/>
              </w:rPr>
            </w:pPr>
            <w:r w:rsidRPr="00AB7559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shd w:val="clear" w:color="auto" w:fill="auto"/>
            <w:vAlign w:val="center"/>
          </w:tcPr>
          <w:p w:rsidR="00A2448A" w:rsidRDefault="000035C3" w:rsidP="00D541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Kryterium ma na celu deinstytucjonalizację usług społecznych poprzez wzrost liczby miejsc świadczonych usług w społeczności lokalnej oraz osób nimi objętych. </w:t>
            </w:r>
          </w:p>
          <w:p w:rsidR="00D54129" w:rsidRPr="00A4243D" w:rsidRDefault="00D54129" w:rsidP="00D541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1DA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D54129" w:rsidRPr="00A4243D" w:rsidRDefault="00D54129" w:rsidP="00D54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:rsidR="00D54129" w:rsidRPr="00A4243D" w:rsidRDefault="00D54129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5412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D54129" w:rsidRPr="00A4243D" w:rsidRDefault="00D54129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D54129" w:rsidRDefault="00F163D9" w:rsidP="00575ED5">
            <w:pPr>
              <w:numPr>
                <w:ilvl w:val="0"/>
                <w:numId w:val="6"/>
              </w:numPr>
              <w:ind w:left="453" w:hanging="426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Projektodawca</w:t>
            </w:r>
            <w:r w:rsidRPr="00AB755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54129" w:rsidRPr="00AB7559">
              <w:rPr>
                <w:rFonts w:ascii="Arial" w:hAnsi="Arial" w:cs="Arial"/>
                <w:sz w:val="18"/>
                <w:szCs w:val="18"/>
              </w:rPr>
              <w:t>zobowiązany jest do zachowania t</w:t>
            </w:r>
            <w:r w:rsidR="00AF665F">
              <w:rPr>
                <w:rFonts w:ascii="Arial" w:hAnsi="Arial" w:cs="Arial"/>
                <w:sz w:val="18"/>
                <w:szCs w:val="18"/>
              </w:rPr>
              <w:t xml:space="preserve">rwałości </w:t>
            </w:r>
            <w:r w:rsidR="007602E5">
              <w:rPr>
                <w:rFonts w:ascii="Arial" w:hAnsi="Arial" w:cs="Arial"/>
                <w:sz w:val="18"/>
                <w:szCs w:val="18"/>
              </w:rPr>
              <w:t>miejsc świadczonych usług asystenckich</w:t>
            </w:r>
            <w:r w:rsidR="00F6148C">
              <w:rPr>
                <w:rFonts w:ascii="Arial" w:hAnsi="Arial" w:cs="Arial"/>
                <w:sz w:val="18"/>
                <w:szCs w:val="18"/>
              </w:rPr>
              <w:t xml:space="preserve"> i opiekuńczych </w:t>
            </w:r>
            <w:r w:rsidR="007602E5">
              <w:rPr>
                <w:rFonts w:ascii="Arial" w:hAnsi="Arial" w:cs="Arial"/>
                <w:sz w:val="18"/>
                <w:szCs w:val="18"/>
              </w:rPr>
              <w:t xml:space="preserve">utworzonych w ramach projektu po zakończeniu realizacji projektu </w:t>
            </w:r>
            <w:r w:rsidR="00D54129" w:rsidRPr="00AB7559">
              <w:rPr>
                <w:rFonts w:ascii="Arial" w:hAnsi="Arial" w:cs="Arial"/>
                <w:sz w:val="18"/>
                <w:szCs w:val="18"/>
              </w:rPr>
              <w:t>co najmniej przez okres odpowiadający okresowi realizacji projektu.</w:t>
            </w:r>
          </w:p>
          <w:p w:rsidR="00B060DC" w:rsidRPr="00AB7559" w:rsidRDefault="00B060DC" w:rsidP="000F3EA7">
            <w:pPr>
              <w:ind w:left="45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Trwałość rozumiana jest jako instytucjonalna gotowość podmiotu do świadczenia usług.</w:t>
            </w:r>
          </w:p>
        </w:tc>
      </w:tr>
      <w:tr w:rsidR="000B7A99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D54129" w:rsidRPr="00A4243D" w:rsidRDefault="00D54129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54129" w:rsidRPr="00A4243D" w:rsidRDefault="00D54129" w:rsidP="00D54129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4129" w:rsidRDefault="00AB7559" w:rsidP="00D541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B7559">
              <w:rPr>
                <w:rFonts w:ascii="Arial" w:hAnsi="Arial" w:cs="Arial"/>
                <w:sz w:val="18"/>
                <w:szCs w:val="18"/>
              </w:rPr>
              <w:t>Wprowadzenie kryterium wynika z konieczności zapewnienia koncentracji wsparcia oraz zachowania trwałości projektu.</w:t>
            </w:r>
          </w:p>
          <w:p w:rsidR="00D54129" w:rsidRPr="00A4243D" w:rsidRDefault="00D54129" w:rsidP="00D5412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621DA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D54129" w:rsidRPr="00A4243D" w:rsidRDefault="00D54129" w:rsidP="00D541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4129" w:rsidRPr="00A4243D" w:rsidRDefault="00D54129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3772A8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772A8" w:rsidRPr="00A4243D" w:rsidRDefault="003772A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FFFFFF" w:themeFill="background1"/>
            <w:vAlign w:val="center"/>
          </w:tcPr>
          <w:p w:rsidR="003772A8" w:rsidRPr="000F7E2E" w:rsidRDefault="006D26A8" w:rsidP="006D26A8">
            <w:pPr>
              <w:pStyle w:val="Akapitzlist"/>
              <w:numPr>
                <w:ilvl w:val="0"/>
                <w:numId w:val="6"/>
              </w:numPr>
              <w:spacing w:before="120" w:after="40"/>
              <w:ind w:left="46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F7E2E">
              <w:rPr>
                <w:rFonts w:ascii="Arial" w:hAnsi="Arial" w:cs="Arial"/>
                <w:sz w:val="18"/>
                <w:szCs w:val="18"/>
              </w:rPr>
              <w:t>Pierwszeństwo w dostępie do usług asystenckich i opiekuńczych mają osoby, których dochód nie przekracza 150% właściwego kryterium dochodowego (na osobę samotnie gospodarującą lub na osobę w rodzinie)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B1396">
              <w:rPr>
                <w:rFonts w:ascii="Myriad Pro" w:hAnsi="Myriad Pro" w:cs="Arial"/>
                <w:szCs w:val="20"/>
              </w:rPr>
              <w:t xml:space="preserve"> </w:t>
            </w:r>
            <w:r w:rsidRPr="004B1396">
              <w:rPr>
                <w:rFonts w:ascii="Arial" w:hAnsi="Arial" w:cs="Arial"/>
                <w:sz w:val="18"/>
                <w:szCs w:val="18"/>
              </w:rPr>
              <w:t>o którym mowa w ustawie z dnia 12 marca 2004 r. o pomocy społecznej.</w:t>
            </w:r>
          </w:p>
        </w:tc>
      </w:tr>
      <w:tr w:rsidR="003772A8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3772A8" w:rsidRPr="00A4243D" w:rsidRDefault="003772A8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pct"/>
            <w:shd w:val="clear" w:color="auto" w:fill="CCFFCC"/>
            <w:vAlign w:val="center"/>
          </w:tcPr>
          <w:p w:rsidR="003772A8" w:rsidRPr="00A4243D" w:rsidRDefault="000F7E2E" w:rsidP="00865B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87" w:type="pct"/>
            <w:gridSpan w:val="7"/>
            <w:shd w:val="clear" w:color="auto" w:fill="FFFFFF" w:themeFill="background1"/>
            <w:vAlign w:val="center"/>
          </w:tcPr>
          <w:p w:rsidR="006D26A8" w:rsidRPr="00225537" w:rsidRDefault="006D26A8" w:rsidP="006D26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537">
              <w:rPr>
                <w:rFonts w:ascii="Arial" w:hAnsi="Arial" w:cs="Arial"/>
                <w:sz w:val="18"/>
                <w:szCs w:val="18"/>
              </w:rPr>
              <w:t xml:space="preserve">Wprowadzenie kryterium pozwoli na zapewnienie wsparcia w pierwszej kolejności osobom </w:t>
            </w:r>
            <w:r>
              <w:rPr>
                <w:rFonts w:ascii="Arial" w:hAnsi="Arial" w:cs="Arial"/>
                <w:sz w:val="18"/>
                <w:szCs w:val="18"/>
              </w:rPr>
              <w:t>w najtrudniejszej</w:t>
            </w:r>
            <w:r w:rsidRPr="00225537">
              <w:rPr>
                <w:rFonts w:ascii="Arial" w:hAnsi="Arial" w:cs="Arial"/>
                <w:sz w:val="18"/>
                <w:szCs w:val="18"/>
              </w:rPr>
              <w:t xml:space="preserve"> sytuacji finansowej. </w:t>
            </w:r>
          </w:p>
          <w:p w:rsidR="00AF1DBB" w:rsidRPr="006D26A8" w:rsidRDefault="006D26A8" w:rsidP="00AF1DB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5537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58" w:type="pct"/>
            <w:gridSpan w:val="5"/>
            <w:shd w:val="clear" w:color="auto" w:fill="CCFFCC"/>
            <w:vAlign w:val="center"/>
          </w:tcPr>
          <w:p w:rsidR="003772A8" w:rsidRPr="00A4243D" w:rsidRDefault="000F7E2E" w:rsidP="00865B0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7" w:type="pct"/>
            <w:gridSpan w:val="3"/>
            <w:shd w:val="clear" w:color="auto" w:fill="FFFFFF" w:themeFill="background1"/>
            <w:vAlign w:val="center"/>
          </w:tcPr>
          <w:p w:rsidR="003772A8" w:rsidRPr="00A4243D" w:rsidRDefault="000F7E2E" w:rsidP="003772A8">
            <w:pPr>
              <w:ind w:left="-250" w:firstLine="2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0F7E2E" w:rsidRPr="00A4243D" w:rsidRDefault="000F7E2E" w:rsidP="00EC67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0F7E2E" w:rsidRPr="004B1396" w:rsidRDefault="006D26A8" w:rsidP="004B1396">
            <w:pPr>
              <w:pStyle w:val="Akapitzlist"/>
              <w:numPr>
                <w:ilvl w:val="0"/>
                <w:numId w:val="6"/>
              </w:numPr>
              <w:ind w:left="469"/>
              <w:rPr>
                <w:rFonts w:ascii="Arial" w:hAnsi="Arial" w:cs="Arial"/>
                <w:sz w:val="18"/>
                <w:szCs w:val="18"/>
              </w:rPr>
            </w:pPr>
            <w:r w:rsidRPr="000F7E2E">
              <w:rPr>
                <w:rFonts w:ascii="Arial" w:hAnsi="Arial" w:cs="Arial"/>
                <w:sz w:val="18"/>
                <w:szCs w:val="18"/>
              </w:rPr>
              <w:t>Koszty bezpośrednie projektu nie są rozliczane w całości kwotami ryczałtowymi określonymi przez beneficjenta.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pct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87" w:type="pct"/>
            <w:gridSpan w:val="7"/>
            <w:shd w:val="clear" w:color="auto" w:fill="FFFFFF" w:themeFill="background1"/>
            <w:vAlign w:val="center"/>
          </w:tcPr>
          <w:p w:rsidR="006D26A8" w:rsidRPr="004B1396" w:rsidRDefault="006D26A8" w:rsidP="006D26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1396">
              <w:rPr>
                <w:rFonts w:ascii="Arial" w:hAnsi="Arial" w:cs="Arial"/>
                <w:sz w:val="18"/>
                <w:szCs w:val="18"/>
              </w:rPr>
              <w:t>Kryterium ma za zadanie określenie dopuszczalnych wartości i metod rozliczania projektów składanych w odpowiedzi na konkurs.</w:t>
            </w:r>
          </w:p>
          <w:p w:rsidR="006D26A8" w:rsidRPr="004B1396" w:rsidRDefault="006D26A8" w:rsidP="006D26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6D26A8" w:rsidRPr="004B1396" w:rsidRDefault="006D26A8" w:rsidP="006D26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1396">
              <w:rPr>
                <w:rFonts w:ascii="Arial" w:hAnsi="Arial" w:cs="Arial"/>
                <w:sz w:val="18"/>
                <w:szCs w:val="18"/>
              </w:rPr>
              <w:t xml:space="preserve">W przedmiotowym naborze wartość dofinansowania projektu musi być wyższa od wyrażonej w PLN równowartości 100 tys. EUR. </w:t>
            </w:r>
          </w:p>
          <w:p w:rsidR="006D26A8" w:rsidRPr="004B1396" w:rsidRDefault="006D26A8" w:rsidP="006D26A8">
            <w:pPr>
              <w:jc w:val="both"/>
              <w:rPr>
                <w:ins w:id="5" w:author="Lisowska Marta" w:date="2021-08-12T13:11:00Z"/>
                <w:rFonts w:ascii="Arial" w:hAnsi="Arial" w:cs="Arial"/>
                <w:sz w:val="18"/>
                <w:szCs w:val="18"/>
              </w:rPr>
            </w:pPr>
          </w:p>
          <w:p w:rsidR="000F7E2E" w:rsidRPr="00225537" w:rsidRDefault="006D26A8" w:rsidP="006D26A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1396">
              <w:rPr>
                <w:rFonts w:ascii="Arial" w:hAnsi="Arial" w:cs="Arial"/>
                <w:sz w:val="18"/>
                <w:szCs w:val="18"/>
              </w:rPr>
              <w:t>Kryterium zostanie zweryfikowane na podstawie treści wniosku oraz budżetu.</w:t>
            </w:r>
          </w:p>
        </w:tc>
        <w:tc>
          <w:tcPr>
            <w:tcW w:w="858" w:type="pct"/>
            <w:gridSpan w:val="5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7" w:type="pct"/>
            <w:gridSpan w:val="3"/>
            <w:shd w:val="clear" w:color="auto" w:fill="FFFFFF" w:themeFill="background1"/>
            <w:vAlign w:val="center"/>
          </w:tcPr>
          <w:p w:rsidR="000F7E2E" w:rsidRDefault="000F7E2E" w:rsidP="000F7E2E">
            <w:pPr>
              <w:ind w:left="-250" w:firstLine="2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914A3" w:rsidRPr="00A4243D" w:rsidTr="00C914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C914A3" w:rsidRPr="00A4243D" w:rsidRDefault="00C914A3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C914A3" w:rsidRPr="000A3ECD" w:rsidRDefault="00A840E0" w:rsidP="000A3ECD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18"/>
                <w:szCs w:val="18"/>
              </w:rPr>
            </w:pPr>
            <w:r w:rsidRPr="000A3ECD">
              <w:rPr>
                <w:rFonts w:ascii="Arial" w:hAnsi="Arial" w:cs="Arial"/>
                <w:sz w:val="18"/>
                <w:szCs w:val="18"/>
              </w:rPr>
              <w:t xml:space="preserve">Okres realizacji projektu trwa nie dłużej niż do 31 października 2023 r. </w:t>
            </w:r>
          </w:p>
          <w:p w:rsidR="000A3ECD" w:rsidRDefault="000A3ECD" w:rsidP="000A3ECD">
            <w:pPr>
              <w:rPr>
                <w:rFonts w:ascii="Arial" w:hAnsi="Arial" w:cs="Arial"/>
                <w:sz w:val="18"/>
                <w:szCs w:val="18"/>
              </w:rPr>
            </w:pPr>
          </w:p>
          <w:p w:rsidR="000A3ECD" w:rsidRPr="000A3ECD" w:rsidRDefault="000A3ECD" w:rsidP="000A3E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3ECD">
              <w:rPr>
                <w:rFonts w:ascii="Arial" w:hAnsi="Arial" w:cs="Arial"/>
                <w:sz w:val="18"/>
                <w:szCs w:val="18"/>
              </w:rPr>
              <w:t xml:space="preserve"> uzasadnionych przypadkach na etapie realizacji projektu, IOK dopuszcza możliwość odstępstwa w zakresie przedmiotowego kryterium poprzez wydłużenie terminu realizacji projektu na wniosek lub za zgodą IOK, ale nie dłużej niż do dnia 31.12.2023 r. </w:t>
            </w:r>
          </w:p>
          <w:p w:rsidR="000A3ECD" w:rsidRPr="000A3ECD" w:rsidRDefault="000A3ECD" w:rsidP="000A3EC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4A3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C914A3" w:rsidRPr="00A4243D" w:rsidRDefault="00C914A3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8" w:type="pct"/>
            <w:shd w:val="clear" w:color="auto" w:fill="CCFFCC"/>
            <w:vAlign w:val="center"/>
          </w:tcPr>
          <w:p w:rsidR="00C914A3" w:rsidRPr="00A4243D" w:rsidRDefault="00C914A3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4A3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87" w:type="pct"/>
            <w:gridSpan w:val="7"/>
            <w:shd w:val="clear" w:color="auto" w:fill="FFFFFF" w:themeFill="background1"/>
            <w:vAlign w:val="center"/>
          </w:tcPr>
          <w:p w:rsidR="00A840E0" w:rsidRPr="00A840E0" w:rsidRDefault="00A840E0" w:rsidP="00080F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40E0">
              <w:rPr>
                <w:rFonts w:ascii="Arial" w:hAnsi="Arial" w:cs="Arial"/>
                <w:sz w:val="18"/>
                <w:szCs w:val="18"/>
              </w:rPr>
              <w:t xml:space="preserve">Wprowadzenie kryterium określającego </w:t>
            </w:r>
          </w:p>
          <w:p w:rsidR="00A840E0" w:rsidRPr="00A840E0" w:rsidRDefault="00A840E0" w:rsidP="00080F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40E0">
              <w:rPr>
                <w:rFonts w:ascii="Arial" w:hAnsi="Arial" w:cs="Arial"/>
                <w:sz w:val="18"/>
                <w:szCs w:val="18"/>
              </w:rPr>
              <w:t>maksymalny okres realizacji projektu ma na celu przeciwdziałanie występowaniu sytuacji nadmiernego wydłużania okresu realizacji projektów oraz, przede wszystkim, ma stanowić adekwatną odpowiedź na aktualne potrzeby lokalnego rynku w sytuacji szybko postępujących zmian</w:t>
            </w:r>
            <w:r w:rsidR="00080F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840E0">
              <w:rPr>
                <w:rFonts w:ascii="Arial" w:hAnsi="Arial" w:cs="Arial"/>
                <w:sz w:val="18"/>
                <w:szCs w:val="18"/>
              </w:rPr>
              <w:t xml:space="preserve">społecznoekonomicznych zachodzących w kraju. </w:t>
            </w:r>
          </w:p>
          <w:p w:rsidR="00C914A3" w:rsidRPr="00225537" w:rsidRDefault="00A840E0" w:rsidP="00080FD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840E0">
              <w:rPr>
                <w:rFonts w:ascii="Arial" w:hAnsi="Arial" w:cs="Arial"/>
                <w:sz w:val="18"/>
                <w:szCs w:val="18"/>
              </w:rPr>
              <w:t>Kryterium zostanie zweryfikowane na podstawie treści wniosku o dofinansowanie.</w:t>
            </w:r>
          </w:p>
        </w:tc>
        <w:tc>
          <w:tcPr>
            <w:tcW w:w="858" w:type="pct"/>
            <w:gridSpan w:val="5"/>
            <w:shd w:val="clear" w:color="auto" w:fill="CCFFCC"/>
            <w:vAlign w:val="center"/>
          </w:tcPr>
          <w:p w:rsidR="00C914A3" w:rsidRPr="00A4243D" w:rsidRDefault="00C914A3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14A3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97" w:type="pct"/>
            <w:gridSpan w:val="3"/>
            <w:shd w:val="clear" w:color="auto" w:fill="FFFFFF" w:themeFill="background1"/>
            <w:vAlign w:val="center"/>
          </w:tcPr>
          <w:p w:rsidR="00C914A3" w:rsidRDefault="006E0A65" w:rsidP="000F7E2E">
            <w:pPr>
              <w:ind w:left="-250" w:firstLine="2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0" w:type="pct"/>
            <w:gridSpan w:val="1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 xml:space="preserve">Kryteria </w:t>
            </w:r>
            <w:r>
              <w:rPr>
                <w:rFonts w:ascii="Arial" w:hAnsi="Arial" w:cs="Arial"/>
                <w:sz w:val="18"/>
                <w:szCs w:val="18"/>
              </w:rPr>
              <w:t>premiujące</w:t>
            </w:r>
          </w:p>
        </w:tc>
      </w:tr>
      <w:tr w:rsidR="000F7E2E" w:rsidRPr="00A4243D" w:rsidTr="00A5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pct"/>
            <w:gridSpan w:val="8"/>
            <w:shd w:val="clear" w:color="auto" w:fill="auto"/>
            <w:vAlign w:val="center"/>
          </w:tcPr>
          <w:p w:rsidR="008A22C7" w:rsidRPr="004201BA" w:rsidRDefault="008A22C7" w:rsidP="004201BA">
            <w:pPr>
              <w:pStyle w:val="Akapitzlist"/>
              <w:numPr>
                <w:ilvl w:val="6"/>
                <w:numId w:val="22"/>
              </w:numPr>
              <w:tabs>
                <w:tab w:val="clear" w:pos="2520"/>
                <w:tab w:val="num" w:pos="2170"/>
              </w:tabs>
              <w:ind w:left="3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Projekt realizowany jest w partnerstwie pomiędzy:</w:t>
            </w:r>
          </w:p>
          <w:p w:rsidR="008A22C7" w:rsidRPr="004201BA" w:rsidRDefault="008A22C7" w:rsidP="004201BA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powiatem(-ami)/miastem(-ami) na prawach powiatu (PCPR) oraz</w:t>
            </w:r>
          </w:p>
          <w:p w:rsidR="008A22C7" w:rsidRPr="004201BA" w:rsidRDefault="008A22C7" w:rsidP="004201BA">
            <w:pPr>
              <w:pStyle w:val="Akapitzlist"/>
              <w:numPr>
                <w:ilvl w:val="0"/>
                <w:numId w:val="44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gminą/gminami wchodzącą/wchodzącymi w skład danego powiatu (OPS z tego powiatu)</w:t>
            </w:r>
          </w:p>
          <w:p w:rsidR="008A22C7" w:rsidRPr="008A22C7" w:rsidRDefault="008A22C7" w:rsidP="008A22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2C7">
              <w:rPr>
                <w:rFonts w:ascii="Arial" w:hAnsi="Arial" w:cs="Arial"/>
                <w:sz w:val="18"/>
                <w:szCs w:val="18"/>
              </w:rPr>
              <w:t xml:space="preserve"> oraz</w:t>
            </w:r>
          </w:p>
          <w:p w:rsidR="000F7E2E" w:rsidRPr="004201BA" w:rsidRDefault="008A22C7" w:rsidP="004201B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podmiotem/podmiotami ekonomii społecznej.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455" w:type="pct"/>
            <w:gridSpan w:val="2"/>
            <w:vAlign w:val="center"/>
          </w:tcPr>
          <w:p w:rsidR="000F7E2E" w:rsidRPr="00A4243D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/>
            <w:tcBorders>
              <w:bottom w:val="nil"/>
            </w:tcBorders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0F7E2E" w:rsidRPr="004201BA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 xml:space="preserve">Kryterium ma na celu kompleksowość wsparcia łącząc potencjał i możliwości podmiotów, które ustawowo odpowiedzialne są za relację usług społecznych oraz podmiotów ekonomii społecznej celem pełnego oddziaływania na środowisko osób niesamodzielnych i osób z niepełnosprawnościami. </w:t>
            </w:r>
          </w:p>
          <w:p w:rsidR="000F7E2E" w:rsidRPr="004201BA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Ponadto, celem kryterium jest zabezpieczenie usług społecznych na jak największym obszarze terytorialnym regionu.</w:t>
            </w:r>
          </w:p>
          <w:p w:rsidR="000F7E2E" w:rsidRPr="00A4243D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0F7E2E" w:rsidRPr="00A4243D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A5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Merge w:val="restart"/>
            <w:tcBorders>
              <w:top w:val="nil"/>
            </w:tcBorders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pct"/>
            <w:gridSpan w:val="8"/>
            <w:shd w:val="clear" w:color="auto" w:fill="auto"/>
            <w:vAlign w:val="center"/>
          </w:tcPr>
          <w:p w:rsidR="008A22C7" w:rsidRPr="008A22C7" w:rsidRDefault="008A22C7" w:rsidP="008A22C7">
            <w:pPr>
              <w:pStyle w:val="Akapitzlist"/>
              <w:numPr>
                <w:ilvl w:val="6"/>
                <w:numId w:val="22"/>
              </w:numPr>
              <w:tabs>
                <w:tab w:val="clear" w:pos="2520"/>
              </w:tabs>
              <w:ind w:left="3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2C7">
              <w:rPr>
                <w:rFonts w:ascii="Arial" w:hAnsi="Arial" w:cs="Arial"/>
                <w:sz w:val="18"/>
                <w:szCs w:val="18"/>
              </w:rPr>
              <w:t>W projekcie założono realizację wskazanego w typie projektu:</w:t>
            </w:r>
          </w:p>
          <w:p w:rsidR="000F7E2E" w:rsidRPr="00497177" w:rsidRDefault="008A22C7" w:rsidP="008A22C7">
            <w:pPr>
              <w:pStyle w:val="Akapitzlist"/>
              <w:ind w:left="3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2C7">
              <w:rPr>
                <w:rFonts w:ascii="Arial" w:hAnsi="Arial" w:cs="Arial"/>
                <w:sz w:val="18"/>
                <w:szCs w:val="18"/>
              </w:rPr>
              <w:t>- wsparcia (również zdalnie) faktycznych opiekunów osób potrzebujących wsparcia w codziennym funkcjonowaniu  (w tym pomocników domowych, szkolenia, doradztwo, doradztwo grupowe, pomoc psychologiczna, opieka wytchnieniowa, grupy samopomocowe, wsparcie za pośrednictwem instytucji w zakresie zdiagnozowanych potrzeb opiekunów) działania profilaktyczne mające na celu utrzymanie dobrostanu psychicznego i fizycznego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455" w:type="pct"/>
            <w:gridSpan w:val="2"/>
            <w:vAlign w:val="center"/>
          </w:tcPr>
          <w:p w:rsidR="000F7E2E" w:rsidRPr="00A4243D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604"/>
        </w:trPr>
        <w:tc>
          <w:tcPr>
            <w:tcW w:w="1140" w:type="pct"/>
            <w:gridSpan w:val="3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0F7E2E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Celem kryterium jest zapewnienie kompleksowej odpowiedzi na potrzeby społeczne w zakresie opieki nad osobami niesamodzielnymi także poprzez wsparcie opiekunów faktycznych, w szczególności w zakresie opieki wytchnieniowej.</w:t>
            </w:r>
          </w:p>
          <w:p w:rsidR="000F7E2E" w:rsidRPr="00A4243D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Kryterium weryfikowane będzie na podstawie treści wniosku o dofinansowanie.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0F7E2E" w:rsidRPr="00A4243D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A5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8"/>
        </w:trPr>
        <w:tc>
          <w:tcPr>
            <w:tcW w:w="1140" w:type="pct"/>
            <w:gridSpan w:val="3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pct"/>
            <w:gridSpan w:val="8"/>
            <w:shd w:val="clear" w:color="auto" w:fill="auto"/>
            <w:vAlign w:val="center"/>
          </w:tcPr>
          <w:p w:rsidR="000F7E2E" w:rsidRPr="004201BA" w:rsidRDefault="008A22C7" w:rsidP="004201BA">
            <w:pPr>
              <w:pStyle w:val="Akapitzlist"/>
              <w:numPr>
                <w:ilvl w:val="6"/>
                <w:numId w:val="22"/>
              </w:numPr>
              <w:tabs>
                <w:tab w:val="clear" w:pos="2520"/>
              </w:tabs>
              <w:ind w:left="3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1BA">
              <w:rPr>
                <w:rFonts w:ascii="Arial" w:hAnsi="Arial" w:cs="Arial"/>
                <w:sz w:val="18"/>
                <w:szCs w:val="18"/>
              </w:rPr>
              <w:t>Co najmniej 50% grupy docelowej stanowić będą osoby ze Specjalnej Strefy Włączenia.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455" w:type="pct"/>
            <w:gridSpan w:val="2"/>
            <w:vAlign w:val="center"/>
          </w:tcPr>
          <w:p w:rsidR="000F7E2E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26"/>
        </w:trPr>
        <w:tc>
          <w:tcPr>
            <w:tcW w:w="1140" w:type="pct"/>
            <w:gridSpan w:val="3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2266E7" w:rsidRDefault="002266E7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266E7" w:rsidRPr="002266E7" w:rsidRDefault="002266E7" w:rsidP="002266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66E7">
              <w:rPr>
                <w:rFonts w:ascii="Arial" w:hAnsi="Arial" w:cs="Arial"/>
                <w:sz w:val="18"/>
                <w:szCs w:val="18"/>
              </w:rPr>
              <w:t xml:space="preserve">Kryterium bezpośrednio wpłynie na większą koncentrację wsparcia projektowego na obszarach Specjalnej Strefy Włączenia </w:t>
            </w:r>
            <w:r w:rsidR="00B9757C" w:rsidRPr="00B9757C">
              <w:rPr>
                <w:rFonts w:ascii="Arial" w:hAnsi="Arial" w:cs="Arial"/>
                <w:sz w:val="18"/>
                <w:szCs w:val="18"/>
              </w:rPr>
              <w:t>o najtrudniejszej sytuacji społeczno-gospodarczej.</w:t>
            </w:r>
          </w:p>
          <w:p w:rsidR="00730015" w:rsidRDefault="00730015" w:rsidP="002266E7">
            <w:pPr>
              <w:jc w:val="both"/>
              <w:rPr>
                <w:ins w:id="6" w:author="Lisowska Marta" w:date="2021-08-12T15:31:00Z"/>
                <w:rFonts w:ascii="Arial" w:hAnsi="Arial" w:cs="Arial"/>
                <w:sz w:val="18"/>
                <w:szCs w:val="18"/>
              </w:rPr>
            </w:pPr>
          </w:p>
          <w:p w:rsidR="002266E7" w:rsidRDefault="002266E7" w:rsidP="002266E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66E7">
              <w:rPr>
                <w:rFonts w:ascii="Arial" w:hAnsi="Arial" w:cs="Arial"/>
                <w:sz w:val="18"/>
                <w:szCs w:val="18"/>
              </w:rPr>
              <w:t>Kryterium weryfikowane będzie na podstawie odpowiednich zapisów</w:t>
            </w:r>
            <w:r w:rsidR="00730015">
              <w:rPr>
                <w:rFonts w:ascii="Arial" w:hAnsi="Arial" w:cs="Arial"/>
                <w:sz w:val="18"/>
                <w:szCs w:val="18"/>
              </w:rPr>
              <w:t xml:space="preserve"> we</w:t>
            </w:r>
            <w:r w:rsidRPr="002266E7">
              <w:rPr>
                <w:rFonts w:ascii="Arial" w:hAnsi="Arial" w:cs="Arial"/>
                <w:sz w:val="18"/>
                <w:szCs w:val="18"/>
              </w:rPr>
              <w:t xml:space="preserve"> wniosku o dofinansowanie projektu.</w:t>
            </w:r>
          </w:p>
          <w:p w:rsidR="002266E7" w:rsidRDefault="002266E7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9757C" w:rsidRPr="00B9757C" w:rsidRDefault="00B9757C" w:rsidP="00B9757C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B9757C">
              <w:rPr>
                <w:rFonts w:ascii="Arial" w:hAnsi="Arial" w:cs="Arial"/>
                <w:sz w:val="18"/>
                <w:szCs w:val="18"/>
              </w:rPr>
              <w:t>Projektodawca, aby otrzymać</w:t>
            </w:r>
            <w:r w:rsidR="00B63275">
              <w:rPr>
                <w:rFonts w:ascii="Arial" w:hAnsi="Arial" w:cs="Arial"/>
                <w:sz w:val="18"/>
                <w:szCs w:val="18"/>
              </w:rPr>
              <w:t xml:space="preserve"> punkty premiujące</w:t>
            </w:r>
            <w:r w:rsidRPr="00B975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63275" w:rsidRPr="00B63275">
              <w:rPr>
                <w:rFonts w:ascii="Arial" w:hAnsi="Arial" w:cs="Arial"/>
                <w:sz w:val="18"/>
                <w:szCs w:val="18"/>
              </w:rPr>
              <w:t xml:space="preserve"> zobowiązany jest określić zasady</w:t>
            </w:r>
            <w:r w:rsidR="00B63275">
              <w:rPr>
                <w:rFonts w:ascii="Arial" w:hAnsi="Arial" w:cs="Arial"/>
                <w:sz w:val="18"/>
                <w:szCs w:val="18"/>
              </w:rPr>
              <w:t xml:space="preserve"> rekrutacji</w:t>
            </w:r>
            <w:r w:rsidR="00B63275" w:rsidRPr="00B63275">
              <w:rPr>
                <w:rFonts w:ascii="Arial" w:hAnsi="Arial" w:cs="Arial"/>
                <w:sz w:val="18"/>
                <w:szCs w:val="18"/>
              </w:rPr>
              <w:t xml:space="preserve"> preferujące </w:t>
            </w:r>
            <w:r w:rsidR="00B63275">
              <w:rPr>
                <w:rFonts w:ascii="Arial" w:hAnsi="Arial" w:cs="Arial"/>
                <w:sz w:val="18"/>
                <w:szCs w:val="18"/>
              </w:rPr>
              <w:t xml:space="preserve">tę </w:t>
            </w:r>
            <w:r w:rsidR="00B63275" w:rsidRPr="00B63275">
              <w:rPr>
                <w:rFonts w:ascii="Arial" w:hAnsi="Arial" w:cs="Arial"/>
                <w:sz w:val="18"/>
                <w:szCs w:val="18"/>
              </w:rPr>
              <w:t>grupę docelową</w:t>
            </w:r>
            <w:r w:rsidR="00B632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757C">
              <w:rPr>
                <w:rFonts w:ascii="Arial" w:hAnsi="Arial" w:cs="Arial"/>
                <w:sz w:val="18"/>
                <w:szCs w:val="18"/>
              </w:rPr>
              <w:t xml:space="preserve">(tj. osoby fizyczne - pracujące, uczące się lub zamieszkujące w rozumieniu przepisów Kodeksu Cywilnego) z obszaru  Specjalnej Strefy Włączenia (dokument aktualny na dzień ogłoszenia konkursu). </w:t>
            </w:r>
          </w:p>
          <w:p w:rsidR="00B9757C" w:rsidRDefault="00B9757C" w:rsidP="00B9757C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  <w:r w:rsidRPr="00B9757C">
              <w:rPr>
                <w:rFonts w:ascii="Arial" w:hAnsi="Arial" w:cs="Arial"/>
                <w:sz w:val="18"/>
                <w:szCs w:val="18"/>
              </w:rPr>
              <w:t>Przedmiotowe kryterium weryfikowane będzie na dwóch etapach:</w:t>
            </w:r>
          </w:p>
          <w:p w:rsidR="00B9757C" w:rsidRPr="00B9757C" w:rsidRDefault="00B9757C" w:rsidP="00B9757C">
            <w:pPr>
              <w:pStyle w:val="Tekstkomentarza"/>
              <w:rPr>
                <w:rFonts w:ascii="Arial" w:hAnsi="Arial" w:cs="Arial"/>
                <w:sz w:val="18"/>
                <w:szCs w:val="18"/>
              </w:rPr>
            </w:pPr>
          </w:p>
          <w:p w:rsidR="00B9757C" w:rsidRPr="00B9757C" w:rsidRDefault="00B9757C" w:rsidP="00B9757C">
            <w:pPr>
              <w:pStyle w:val="Tekstkomentarza"/>
              <w:numPr>
                <w:ilvl w:val="0"/>
                <w:numId w:val="45"/>
              </w:numPr>
              <w:ind w:left="417"/>
              <w:rPr>
                <w:rFonts w:ascii="Arial" w:hAnsi="Arial" w:cs="Arial"/>
                <w:sz w:val="18"/>
                <w:szCs w:val="18"/>
              </w:rPr>
            </w:pPr>
            <w:r w:rsidRPr="00B9757C">
              <w:rPr>
                <w:rFonts w:ascii="Arial" w:hAnsi="Arial" w:cs="Arial"/>
                <w:sz w:val="18"/>
                <w:szCs w:val="18"/>
              </w:rPr>
              <w:t>etap  prac Komisji Oceny Projektów - na podstawie deklaracji zawartej w treści wniosku o dofinansowanie projektu,</w:t>
            </w:r>
          </w:p>
          <w:p w:rsidR="000F7E2E" w:rsidRPr="00B9757C" w:rsidRDefault="00B9757C" w:rsidP="00B9757C">
            <w:pPr>
              <w:pStyle w:val="Tekstkomentarza"/>
              <w:numPr>
                <w:ilvl w:val="0"/>
                <w:numId w:val="45"/>
              </w:numPr>
              <w:ind w:left="417"/>
              <w:rPr>
                <w:rFonts w:ascii="Arial" w:hAnsi="Arial" w:cs="Arial"/>
                <w:sz w:val="18"/>
                <w:szCs w:val="18"/>
              </w:rPr>
            </w:pPr>
            <w:r w:rsidRPr="00B9757C">
              <w:rPr>
                <w:rFonts w:ascii="Arial" w:hAnsi="Arial" w:cs="Arial"/>
                <w:sz w:val="18"/>
                <w:szCs w:val="18"/>
              </w:rPr>
              <w:t xml:space="preserve">etap realizacji projektu </w:t>
            </w:r>
            <w:r w:rsidRPr="00A559F2">
              <w:rPr>
                <w:rFonts w:ascii="Arial" w:hAnsi="Arial" w:cs="Arial"/>
                <w:sz w:val="18"/>
                <w:szCs w:val="18"/>
              </w:rPr>
              <w:t xml:space="preserve">- na żądanie IP Projektodawca zobowiązany jest do przedłożenia </w:t>
            </w:r>
            <w:r w:rsidR="00B63275" w:rsidRPr="00A559F2">
              <w:rPr>
                <w:rFonts w:ascii="Arial" w:hAnsi="Arial" w:cs="Arial"/>
                <w:sz w:val="18"/>
                <w:szCs w:val="18"/>
              </w:rPr>
              <w:t xml:space="preserve">dokumentów potwierdzających preferencję grupy podczas przeprowadzonej rekrutacji. </w:t>
            </w:r>
          </w:p>
          <w:p w:rsidR="000F7E2E" w:rsidRDefault="000F7E2E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0F7E2E" w:rsidRDefault="000F7E2E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A559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4" w:type="pct"/>
            <w:gridSpan w:val="8"/>
            <w:shd w:val="clear" w:color="auto" w:fill="auto"/>
            <w:vAlign w:val="center"/>
          </w:tcPr>
          <w:p w:rsidR="000F7E2E" w:rsidRPr="003140DA" w:rsidRDefault="00B63275" w:rsidP="00B63275">
            <w:pPr>
              <w:pStyle w:val="Akapitzlist"/>
              <w:numPr>
                <w:ilvl w:val="0"/>
                <w:numId w:val="42"/>
              </w:numPr>
              <w:rPr>
                <w:rFonts w:eastAsiaTheme="minorHAnsi"/>
                <w:sz w:val="24"/>
              </w:rPr>
            </w:pPr>
            <w:r w:rsidRPr="00B63275">
              <w:rPr>
                <w:rFonts w:ascii="Arial" w:hAnsi="Arial" w:cs="Arial"/>
                <w:sz w:val="18"/>
                <w:szCs w:val="18"/>
              </w:rPr>
              <w:t>Projektodawca od co najmniej 1 roku na dzień złożenia wniosku posiada siedzibę, filię, delegaturę, oddział czy inną prawnie dozwoloną formę organizacyjną działalności podmiotu na terenie województwa zachodniopomorskiego.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Liczba punktów</w:t>
            </w:r>
          </w:p>
        </w:tc>
        <w:tc>
          <w:tcPr>
            <w:tcW w:w="455" w:type="pct"/>
            <w:gridSpan w:val="2"/>
            <w:vAlign w:val="center"/>
          </w:tcPr>
          <w:p w:rsidR="000F7E2E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4201BA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4201BA" w:rsidRPr="00A4243D" w:rsidRDefault="004201BA" w:rsidP="000F7E2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CCFFCC"/>
            <w:vAlign w:val="center"/>
          </w:tcPr>
          <w:p w:rsidR="004201BA" w:rsidRPr="00A4243D" w:rsidRDefault="00196D9D" w:rsidP="000F7E2E">
            <w:pPr>
              <w:rPr>
                <w:rFonts w:ascii="Arial" w:hAnsi="Arial" w:cs="Arial"/>
                <w:sz w:val="18"/>
                <w:szCs w:val="18"/>
              </w:rPr>
            </w:pPr>
            <w:r w:rsidRPr="00196D9D">
              <w:rPr>
                <w:rFonts w:ascii="Arial" w:hAnsi="Arial" w:cs="Arial"/>
                <w:sz w:val="18"/>
                <w:szCs w:val="18"/>
              </w:rPr>
              <w:t>Uzasadnienie:</w:t>
            </w:r>
          </w:p>
        </w:tc>
        <w:tc>
          <w:tcPr>
            <w:tcW w:w="1763" w:type="pct"/>
            <w:gridSpan w:val="6"/>
            <w:vAlign w:val="center"/>
          </w:tcPr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Kryterium ma na celu realizację projektów przez podmioty, które bezpośrednio przyczynią się do ekonomiczno-społecznego rozwoju regionu. Realizacja projektu przez Projektodawców z terenu województwa jest uzasadniona lokalnym charakterem wsparcia.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Projektodawca jest zobowiązany do wskazania w treści wniosku o dofinansowanie deklaracji spełniania kryterium oraz w przypadku gdy informacja ta  nie będzie możliwa  do weryfikacji w oparciu o powszechnie dostępne rejestry publiczne tj.:  KRS i CEIDG, przedłożenia wraz z wnioskiem dokumentu wydanego przez właściwy organ administracji publicznej, potwierdzającego posiadanie od minimum 1 roku do dnia złożenia wniosku, siedziby i adresu podmiotu, oddziału, głównego miejsca wykonywania działalności lub dodatkowego miejsca wykonywania działalności na terenie województwa zachodniopomorskiego.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Kryterium weryfikowane będzie na podstawie odpowiednich zapisów wniosku o dofinansowanie projektu, dostępnych rejestrów publicznych (KRS, CEIDG) lub dokumentu urzędowego wydanego przez właściwy organ administracji publicznej załączonego do wniosku.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 xml:space="preserve">W przypadku podmiotów prawa handlowego, posiadających wpis do KRS, wymóg spełnienia kryterium dotyczyć będzie posiadania siedziby lub oddziału podmiotu na terenie województwa zachodniopomorskiego. 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 xml:space="preserve">W przypadku osób fizycznych prowadzących działalność gospodarczą, posiadających wpis do CEIDG, wymóg spełnienia kryterium dotyczyć będzie głównego lub dodatkowego miejsca prowadzenia działalności na terenie województwa zachodniopomorskiego.  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Kryterium uznaje się za spełnione, w przypadku gdy Wnioskodawcą jest  podmiot, którego status prawny wynika z właściwych ustaw.</w:t>
            </w:r>
          </w:p>
          <w:p w:rsidR="00A559F2" w:rsidRPr="00A559F2" w:rsidRDefault="00A559F2" w:rsidP="00A559F2">
            <w:pPr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W przypadku gdy zakres wymaganych danych  nie będzie możliwy do zweryfikowania  w oparciu o dostępne ewidencje i rejestry publiczne, a Wnioskodawca nie załączy do wniosku odpowiedniego dokumentu urzędowego wydanego przez właściwy organ administracji publicznej, projekty takie nie będą podlegały uzupełnieniu, a kryterium zostanie uznane za niespełnione.</w:t>
            </w:r>
          </w:p>
          <w:p w:rsidR="004201BA" w:rsidRPr="009303C1" w:rsidRDefault="00A559F2" w:rsidP="00B975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59F2">
              <w:rPr>
                <w:rFonts w:ascii="Arial" w:hAnsi="Arial" w:cs="Arial"/>
                <w:sz w:val="18"/>
                <w:szCs w:val="18"/>
              </w:rPr>
              <w:t>Weryfikacja spełnienia kryterium będzie możliwa na każdym etapie</w:t>
            </w:r>
            <w:r w:rsidR="000874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59F2">
              <w:rPr>
                <w:rFonts w:ascii="Arial" w:hAnsi="Arial" w:cs="Arial"/>
                <w:sz w:val="18"/>
                <w:szCs w:val="18"/>
              </w:rPr>
              <w:t>postępowania konkursowego.</w:t>
            </w:r>
          </w:p>
        </w:tc>
        <w:tc>
          <w:tcPr>
            <w:tcW w:w="900" w:type="pct"/>
            <w:gridSpan w:val="6"/>
            <w:shd w:val="clear" w:color="auto" w:fill="CCFFCC"/>
            <w:vAlign w:val="center"/>
          </w:tcPr>
          <w:p w:rsidR="004201BA" w:rsidRPr="00A4243D" w:rsidRDefault="00196D9D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6D9D">
              <w:rPr>
                <w:rFonts w:ascii="Arial" w:hAnsi="Arial" w:cs="Arial"/>
                <w:sz w:val="18"/>
                <w:szCs w:val="18"/>
              </w:rPr>
              <w:t>Stosuje się do typów projektów (nr)</w:t>
            </w:r>
          </w:p>
        </w:tc>
        <w:tc>
          <w:tcPr>
            <w:tcW w:w="455" w:type="pct"/>
            <w:gridSpan w:val="2"/>
            <w:vAlign w:val="center"/>
          </w:tcPr>
          <w:p w:rsidR="004201BA" w:rsidRDefault="00196D9D" w:rsidP="00196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96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shd w:val="clear" w:color="auto" w:fill="CCFFCC"/>
            <w:vAlign w:val="center"/>
          </w:tcPr>
          <w:p w:rsidR="000F7E2E" w:rsidRPr="00A4243D" w:rsidRDefault="000F7E2E" w:rsidP="000F7E2E">
            <w:pPr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lastRenderedPageBreak/>
              <w:t>Kwalifikowalność wydatków</w:t>
            </w:r>
          </w:p>
        </w:tc>
        <w:tc>
          <w:tcPr>
            <w:tcW w:w="3860" w:type="pct"/>
            <w:gridSpan w:val="16"/>
            <w:shd w:val="clear" w:color="auto" w:fill="auto"/>
            <w:vAlign w:val="center"/>
          </w:tcPr>
          <w:p w:rsidR="00196D9D" w:rsidRDefault="00196D9D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0F7E2E" w:rsidRDefault="000F7E2E" w:rsidP="000F7E2E">
            <w:pPr>
              <w:jc w:val="both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 xml:space="preserve">Zgodnie z </w:t>
            </w:r>
            <w:r w:rsidRPr="00A4243D">
              <w:rPr>
                <w:rFonts w:ascii="Arial" w:hAnsi="Arial" w:cs="Arial"/>
                <w:bCs/>
                <w:i/>
                <w:sz w:val="18"/>
                <w:szCs w:val="18"/>
              </w:rPr>
              <w:t>Wytycznymi w zakresie kwalifikowalno</w:t>
            </w:r>
            <w:r w:rsidRPr="00A4243D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A4243D">
              <w:rPr>
                <w:rFonts w:ascii="Arial" w:hAnsi="Arial" w:cs="Arial"/>
                <w:bCs/>
                <w:i/>
                <w:sz w:val="18"/>
                <w:szCs w:val="18"/>
              </w:rPr>
              <w:t>ci wydatków w ramach Europejskiego Funduszu Rozwoju Regionalnego, Europejskiego Funduszu Społecznego oraz Funduszu Spójno</w:t>
            </w:r>
            <w:r w:rsidRPr="00A4243D">
              <w:rPr>
                <w:rFonts w:ascii="Arial" w:hAnsi="Arial" w:cs="Arial"/>
                <w:i/>
                <w:sz w:val="18"/>
                <w:szCs w:val="18"/>
              </w:rPr>
              <w:t>ś</w:t>
            </w:r>
            <w:r w:rsidRPr="00A4243D">
              <w:rPr>
                <w:rFonts w:ascii="Arial" w:hAnsi="Arial" w:cs="Arial"/>
                <w:bCs/>
                <w:i/>
                <w:sz w:val="18"/>
                <w:szCs w:val="18"/>
              </w:rPr>
              <w:t>ci na lata 2014-2020.</w:t>
            </w:r>
          </w:p>
          <w:p w:rsidR="00196D9D" w:rsidRPr="00A4243D" w:rsidRDefault="00196D9D" w:rsidP="000F7E2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5000" w:type="pct"/>
            <w:gridSpan w:val="19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4243D">
              <w:rPr>
                <w:rFonts w:ascii="Arial" w:hAnsi="Arial" w:cs="Arial"/>
                <w:b/>
                <w:sz w:val="18"/>
                <w:szCs w:val="18"/>
              </w:rPr>
              <w:t>Wskaźniki produktu i rezultatu planowane do osiągnięcia w ramach konkursu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6"/>
        </w:trPr>
        <w:tc>
          <w:tcPr>
            <w:tcW w:w="1140" w:type="pct"/>
            <w:gridSpan w:val="3"/>
            <w:vMerge w:val="restart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742" w:type="pct"/>
            <w:gridSpan w:val="2"/>
            <w:vMerge w:val="restart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Jednostka</w:t>
            </w:r>
          </w:p>
        </w:tc>
        <w:tc>
          <w:tcPr>
            <w:tcW w:w="1763" w:type="pct"/>
            <w:gridSpan w:val="6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Wartość wskaźnika planowana do osiągnięcia w ramach konkursu w podziale na lata</w:t>
            </w:r>
          </w:p>
        </w:tc>
        <w:tc>
          <w:tcPr>
            <w:tcW w:w="1355" w:type="pct"/>
            <w:gridSpan w:val="8"/>
            <w:vMerge w:val="restart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Wskaźnik realizujący ramy wykonania</w:t>
            </w:r>
          </w:p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T/N</w:t>
            </w:r>
          </w:p>
        </w:tc>
      </w:tr>
      <w:tr w:rsidR="000F7E2E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6"/>
        </w:trPr>
        <w:tc>
          <w:tcPr>
            <w:tcW w:w="1140" w:type="pct"/>
            <w:gridSpan w:val="3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71" w:type="pct"/>
            <w:gridSpan w:val="3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Rok</w:t>
            </w:r>
          </w:p>
        </w:tc>
        <w:tc>
          <w:tcPr>
            <w:tcW w:w="792" w:type="pct"/>
            <w:gridSpan w:val="3"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43D">
              <w:rPr>
                <w:rFonts w:ascii="Arial" w:hAnsi="Arial" w:cs="Arial"/>
                <w:sz w:val="18"/>
                <w:szCs w:val="18"/>
              </w:rPr>
              <w:t>Wartość</w:t>
            </w:r>
          </w:p>
        </w:tc>
        <w:tc>
          <w:tcPr>
            <w:tcW w:w="1355" w:type="pct"/>
            <w:gridSpan w:val="8"/>
            <w:vMerge/>
            <w:shd w:val="clear" w:color="auto" w:fill="CCFFCC"/>
            <w:vAlign w:val="center"/>
          </w:tcPr>
          <w:p w:rsidR="000F7E2E" w:rsidRPr="00A4243D" w:rsidRDefault="000F7E2E" w:rsidP="000F7E2E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84B1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Align w:val="center"/>
          </w:tcPr>
          <w:p w:rsidR="00284B1C" w:rsidRPr="00497177" w:rsidRDefault="00284B1C" w:rsidP="00284B1C">
            <w:pPr>
              <w:pStyle w:val="Akapitzlist"/>
              <w:numPr>
                <w:ilvl w:val="0"/>
                <w:numId w:val="27"/>
              </w:numPr>
              <w:ind w:left="188" w:hanging="188"/>
              <w:rPr>
                <w:rFonts w:ascii="Arial" w:hAnsi="Arial" w:cs="Arial"/>
                <w:i/>
                <w:sz w:val="18"/>
                <w:szCs w:val="18"/>
              </w:rPr>
            </w:pPr>
            <w:r w:rsidRPr="00497177">
              <w:rPr>
                <w:rFonts w:ascii="Arial" w:hAnsi="Arial" w:cs="Arial"/>
                <w:i/>
                <w:sz w:val="18"/>
                <w:szCs w:val="18"/>
              </w:rPr>
              <w:t>Liczba osób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97177">
              <w:rPr>
                <w:rFonts w:ascii="Arial" w:hAnsi="Arial" w:cs="Arial"/>
                <w:i/>
                <w:sz w:val="18"/>
                <w:szCs w:val="18"/>
              </w:rPr>
              <w:t xml:space="preserve">zagrożonych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ubóstwem lub wykluczeniem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społecznym objętych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usługami społecznymi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świadczonymi w interesie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ogólnym w programie </w:t>
            </w:r>
          </w:p>
          <w:p w:rsidR="00284B1C" w:rsidRPr="00497177" w:rsidRDefault="00284B1C" w:rsidP="00284B1C">
            <w:pPr>
              <w:pStyle w:val="Akapitzlist"/>
              <w:ind w:left="188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FFFFFF"/>
            <w:vAlign w:val="center"/>
          </w:tcPr>
          <w:p w:rsidR="00284B1C" w:rsidRPr="00A4243D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4243D">
              <w:rPr>
                <w:rFonts w:ascii="Arial" w:hAnsi="Arial" w:cs="Arial"/>
                <w:i/>
                <w:sz w:val="18"/>
                <w:szCs w:val="18"/>
              </w:rPr>
              <w:t>[osoby]</w:t>
            </w:r>
          </w:p>
        </w:tc>
        <w:tc>
          <w:tcPr>
            <w:tcW w:w="971" w:type="pct"/>
            <w:gridSpan w:val="3"/>
            <w:vAlign w:val="center"/>
          </w:tcPr>
          <w:p w:rsidR="00284B1C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792" w:type="pct"/>
            <w:gridSpan w:val="3"/>
            <w:vAlign w:val="center"/>
          </w:tcPr>
          <w:p w:rsidR="00284B1C" w:rsidRPr="00B9757C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4F2C93">
              <w:rPr>
                <w:rFonts w:ascii="Arial" w:hAnsi="Arial" w:cs="Arial"/>
                <w:i/>
                <w:sz w:val="18"/>
                <w:szCs w:val="18"/>
              </w:rPr>
              <w:t>380</w:t>
            </w:r>
          </w:p>
        </w:tc>
        <w:tc>
          <w:tcPr>
            <w:tcW w:w="1355" w:type="pct"/>
            <w:gridSpan w:val="8"/>
            <w:shd w:val="clear" w:color="auto" w:fill="FFFFFF"/>
            <w:vAlign w:val="center"/>
          </w:tcPr>
          <w:p w:rsidR="00284B1C" w:rsidRPr="008F41B0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F41B0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284B1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Align w:val="center"/>
          </w:tcPr>
          <w:p w:rsidR="00284B1C" w:rsidRPr="00497177" w:rsidRDefault="00284B1C" w:rsidP="00284B1C">
            <w:pPr>
              <w:pStyle w:val="Akapitzlist"/>
              <w:numPr>
                <w:ilvl w:val="0"/>
                <w:numId w:val="27"/>
              </w:numPr>
              <w:ind w:left="188" w:hanging="188"/>
              <w:rPr>
                <w:rFonts w:ascii="Arial" w:hAnsi="Arial" w:cs="Arial"/>
                <w:i/>
                <w:sz w:val="18"/>
                <w:szCs w:val="18"/>
              </w:rPr>
            </w:pPr>
            <w:r w:rsidRPr="00497177">
              <w:rPr>
                <w:rFonts w:ascii="Arial" w:hAnsi="Arial" w:cs="Arial"/>
                <w:i/>
                <w:sz w:val="18"/>
                <w:szCs w:val="18"/>
              </w:rPr>
              <w:t xml:space="preserve">Liczba wspartych </w:t>
            </w:r>
          </w:p>
          <w:p w:rsidR="00284B1C" w:rsidRPr="00AD0EE9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D0EE9">
              <w:rPr>
                <w:rFonts w:ascii="Arial" w:hAnsi="Arial" w:cs="Arial"/>
                <w:i/>
                <w:sz w:val="18"/>
                <w:szCs w:val="18"/>
              </w:rPr>
              <w:t xml:space="preserve">w programie miejsc </w:t>
            </w:r>
          </w:p>
          <w:p w:rsidR="00284B1C" w:rsidRPr="00AD0EE9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D0EE9">
              <w:rPr>
                <w:rFonts w:ascii="Arial" w:hAnsi="Arial" w:cs="Arial"/>
                <w:i/>
                <w:sz w:val="18"/>
                <w:szCs w:val="18"/>
              </w:rPr>
              <w:t xml:space="preserve">świadczenia usług </w:t>
            </w:r>
          </w:p>
          <w:p w:rsidR="00284B1C" w:rsidRPr="00AD0EE9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D0EE9">
              <w:rPr>
                <w:rFonts w:ascii="Arial" w:hAnsi="Arial" w:cs="Arial"/>
                <w:i/>
                <w:sz w:val="18"/>
                <w:szCs w:val="18"/>
              </w:rPr>
              <w:t xml:space="preserve">społecznych istniejących </w:t>
            </w:r>
          </w:p>
          <w:p w:rsidR="00284B1C" w:rsidRPr="00AD0EE9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AD0EE9">
              <w:rPr>
                <w:rFonts w:ascii="Arial" w:hAnsi="Arial" w:cs="Arial"/>
                <w:i/>
                <w:sz w:val="18"/>
                <w:szCs w:val="18"/>
              </w:rPr>
              <w:t>po zakończeniu projektu</w:t>
            </w:r>
          </w:p>
          <w:p w:rsidR="00284B1C" w:rsidRPr="00AD0EE9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FFFFFF"/>
            <w:vAlign w:val="center"/>
          </w:tcPr>
          <w:p w:rsidR="00284B1C" w:rsidRPr="00A4243D" w:rsidRDefault="00284B1C" w:rsidP="00284B1C">
            <w:pPr>
              <w:jc w:val="center"/>
              <w:rPr>
                <w:rFonts w:ascii="Arial" w:hAnsi="Arial" w:cs="Arial"/>
                <w:i/>
                <w:color w:val="D9D9D9"/>
                <w:sz w:val="18"/>
                <w:szCs w:val="18"/>
              </w:rPr>
            </w:pPr>
            <w:r w:rsidRPr="00A4243D">
              <w:rPr>
                <w:rFonts w:ascii="Arial" w:hAnsi="Arial" w:cs="Arial"/>
                <w:i/>
                <w:sz w:val="18"/>
                <w:szCs w:val="18"/>
              </w:rPr>
              <w:t>[</w:t>
            </w:r>
            <w:r>
              <w:rPr>
                <w:rFonts w:ascii="Arial" w:hAnsi="Arial" w:cs="Arial"/>
                <w:i/>
                <w:sz w:val="18"/>
                <w:szCs w:val="18"/>
              </w:rPr>
              <w:t>sztuki</w:t>
            </w:r>
            <w:r w:rsidRPr="00A4243D">
              <w:rPr>
                <w:rFonts w:ascii="Arial" w:hAnsi="Arial" w:cs="Arial"/>
                <w:i/>
                <w:sz w:val="18"/>
                <w:szCs w:val="18"/>
              </w:rPr>
              <w:t>]</w:t>
            </w:r>
          </w:p>
        </w:tc>
        <w:tc>
          <w:tcPr>
            <w:tcW w:w="971" w:type="pct"/>
            <w:gridSpan w:val="3"/>
            <w:vAlign w:val="center"/>
          </w:tcPr>
          <w:p w:rsidR="00284B1C" w:rsidRPr="00D90C0F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792" w:type="pct"/>
            <w:gridSpan w:val="3"/>
            <w:vAlign w:val="center"/>
          </w:tcPr>
          <w:p w:rsidR="00284B1C" w:rsidRPr="00B9757C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4F2C93">
              <w:rPr>
                <w:rFonts w:ascii="Arial" w:hAnsi="Arial" w:cs="Arial"/>
                <w:i/>
                <w:sz w:val="18"/>
                <w:szCs w:val="18"/>
              </w:rPr>
              <w:t>66</w:t>
            </w:r>
          </w:p>
        </w:tc>
        <w:tc>
          <w:tcPr>
            <w:tcW w:w="1355" w:type="pct"/>
            <w:gridSpan w:val="8"/>
            <w:shd w:val="clear" w:color="auto" w:fill="FFFFFF"/>
            <w:vAlign w:val="center"/>
          </w:tcPr>
          <w:p w:rsidR="00284B1C" w:rsidRPr="008F41B0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8F41B0">
              <w:rPr>
                <w:rFonts w:ascii="Arial" w:hAnsi="Arial" w:cs="Arial"/>
                <w:i/>
                <w:sz w:val="18"/>
                <w:szCs w:val="18"/>
              </w:rPr>
              <w:t>N</w:t>
            </w:r>
          </w:p>
        </w:tc>
      </w:tr>
      <w:tr w:rsidR="00284B1C" w:rsidRPr="00A4243D" w:rsidTr="004201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40" w:type="pct"/>
            <w:gridSpan w:val="3"/>
            <w:vAlign w:val="center"/>
          </w:tcPr>
          <w:p w:rsidR="00284B1C" w:rsidRPr="00497177" w:rsidRDefault="00284B1C" w:rsidP="00284B1C">
            <w:pPr>
              <w:pStyle w:val="Akapitzlist"/>
              <w:numPr>
                <w:ilvl w:val="0"/>
                <w:numId w:val="27"/>
              </w:numPr>
              <w:tabs>
                <w:tab w:val="left" w:pos="188"/>
              </w:tabs>
              <w:ind w:left="175" w:hanging="142"/>
              <w:rPr>
                <w:rFonts w:ascii="Arial" w:hAnsi="Arial" w:cs="Arial"/>
                <w:i/>
                <w:sz w:val="18"/>
                <w:szCs w:val="18"/>
              </w:rPr>
            </w:pPr>
            <w:r w:rsidRPr="00497177">
              <w:rPr>
                <w:rFonts w:ascii="Arial" w:hAnsi="Arial" w:cs="Arial"/>
                <w:i/>
                <w:sz w:val="18"/>
                <w:szCs w:val="18"/>
              </w:rPr>
              <w:t xml:space="preserve">Liczba osób zagrożonych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ubóstwem lub wykluczeniem </w:t>
            </w:r>
          </w:p>
          <w:p w:rsidR="00284B1C" w:rsidRPr="00E35596" w:rsidRDefault="00284B1C" w:rsidP="00284B1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35596">
              <w:rPr>
                <w:rFonts w:ascii="Arial" w:hAnsi="Arial" w:cs="Arial"/>
                <w:i/>
                <w:sz w:val="18"/>
                <w:szCs w:val="18"/>
              </w:rPr>
              <w:t>społecznym objętych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E35596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wsparciem w programie</w:t>
            </w:r>
          </w:p>
          <w:p w:rsidR="00284B1C" w:rsidRPr="00497177" w:rsidRDefault="00284B1C" w:rsidP="00284B1C">
            <w:pPr>
              <w:pStyle w:val="Akapitzlist"/>
              <w:ind w:left="188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742" w:type="pct"/>
            <w:gridSpan w:val="2"/>
            <w:shd w:val="clear" w:color="auto" w:fill="FFFFFF"/>
            <w:vAlign w:val="center"/>
          </w:tcPr>
          <w:p w:rsidR="00284B1C" w:rsidRPr="00A4243D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4243D">
              <w:rPr>
                <w:rFonts w:ascii="Arial" w:hAnsi="Arial" w:cs="Arial"/>
                <w:i/>
                <w:sz w:val="18"/>
                <w:szCs w:val="18"/>
              </w:rPr>
              <w:t>[osoby]</w:t>
            </w:r>
          </w:p>
        </w:tc>
        <w:tc>
          <w:tcPr>
            <w:tcW w:w="971" w:type="pct"/>
            <w:gridSpan w:val="3"/>
            <w:vAlign w:val="center"/>
          </w:tcPr>
          <w:p w:rsidR="00284B1C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2023</w:t>
            </w:r>
          </w:p>
        </w:tc>
        <w:tc>
          <w:tcPr>
            <w:tcW w:w="792" w:type="pct"/>
            <w:gridSpan w:val="3"/>
            <w:vAlign w:val="center"/>
          </w:tcPr>
          <w:p w:rsidR="00284B1C" w:rsidRPr="00B9757C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  <w:r w:rsidRPr="004F2C93">
              <w:rPr>
                <w:rFonts w:ascii="Arial" w:hAnsi="Arial" w:cs="Arial"/>
                <w:i/>
                <w:sz w:val="18"/>
                <w:szCs w:val="18"/>
              </w:rPr>
              <w:t>380</w:t>
            </w:r>
          </w:p>
        </w:tc>
        <w:tc>
          <w:tcPr>
            <w:tcW w:w="1355" w:type="pct"/>
            <w:gridSpan w:val="8"/>
            <w:shd w:val="clear" w:color="auto" w:fill="FFFFFF"/>
            <w:vAlign w:val="center"/>
          </w:tcPr>
          <w:p w:rsidR="00284B1C" w:rsidRPr="00EE1684" w:rsidRDefault="00284B1C" w:rsidP="00284B1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T</w:t>
            </w:r>
          </w:p>
        </w:tc>
      </w:tr>
    </w:tbl>
    <w:p w:rsidR="00D35C6C" w:rsidRPr="00A4243D" w:rsidRDefault="00D35C6C" w:rsidP="00A856F1">
      <w:pPr>
        <w:rPr>
          <w:rFonts w:ascii="Arial" w:hAnsi="Arial" w:cs="Arial"/>
          <w:b/>
          <w:spacing w:val="24"/>
          <w:sz w:val="18"/>
          <w:szCs w:val="18"/>
        </w:rPr>
      </w:pPr>
    </w:p>
    <w:sectPr w:rsidR="00D35C6C" w:rsidRPr="00A4243D" w:rsidSect="003B1E71">
      <w:footerReference w:type="default" r:id="rId9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CE899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CE8991" w16cid:durableId="24C0F1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F0" w:rsidRDefault="00903AF0" w:rsidP="00DE2795">
      <w:r>
        <w:separator/>
      </w:r>
    </w:p>
  </w:endnote>
  <w:endnote w:type="continuationSeparator" w:id="0">
    <w:p w:rsidR="00903AF0" w:rsidRDefault="00903AF0" w:rsidP="00DE2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A3" w:rsidRDefault="001007A3" w:rsidP="00497177">
    <w:pPr>
      <w:pStyle w:val="Stopka"/>
      <w:jc w:val="center"/>
    </w:pPr>
    <w:r>
      <w:rPr>
        <w:noProof/>
      </w:rPr>
      <w:drawing>
        <wp:inline distT="0" distB="0" distL="0" distR="0">
          <wp:extent cx="5762625" cy="409575"/>
          <wp:effectExtent l="19050" t="0" r="9525" b="0"/>
          <wp:docPr id="1" name="Obraz 3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F0" w:rsidRDefault="00903AF0" w:rsidP="00DE2795">
      <w:r>
        <w:separator/>
      </w:r>
    </w:p>
  </w:footnote>
  <w:footnote w:type="continuationSeparator" w:id="0">
    <w:p w:rsidR="00903AF0" w:rsidRDefault="00903AF0" w:rsidP="00DE2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3202"/>
    <w:multiLevelType w:val="hybridMultilevel"/>
    <w:tmpl w:val="AA8C2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70483"/>
    <w:multiLevelType w:val="hybridMultilevel"/>
    <w:tmpl w:val="D27A1AEA"/>
    <w:lvl w:ilvl="0" w:tplc="9C44520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B4A30"/>
    <w:multiLevelType w:val="hybridMultilevel"/>
    <w:tmpl w:val="0F163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A83CDB"/>
    <w:multiLevelType w:val="hybridMultilevel"/>
    <w:tmpl w:val="BDCE08BA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946F7F"/>
    <w:multiLevelType w:val="hybridMultilevel"/>
    <w:tmpl w:val="4A4E0470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50873"/>
    <w:multiLevelType w:val="hybridMultilevel"/>
    <w:tmpl w:val="AE98AD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F0105"/>
    <w:multiLevelType w:val="hybridMultilevel"/>
    <w:tmpl w:val="B3DC7C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628A"/>
    <w:multiLevelType w:val="hybridMultilevel"/>
    <w:tmpl w:val="D27A1AEA"/>
    <w:lvl w:ilvl="0" w:tplc="9C44520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DB5239"/>
    <w:multiLevelType w:val="hybridMultilevel"/>
    <w:tmpl w:val="AF863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A1732"/>
    <w:multiLevelType w:val="hybridMultilevel"/>
    <w:tmpl w:val="2B10869A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00441"/>
    <w:multiLevelType w:val="hybridMultilevel"/>
    <w:tmpl w:val="8E38A6BC"/>
    <w:lvl w:ilvl="0" w:tplc="5DFC00CE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65B24FD"/>
    <w:multiLevelType w:val="hybridMultilevel"/>
    <w:tmpl w:val="59B02C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295BD5"/>
    <w:multiLevelType w:val="hybridMultilevel"/>
    <w:tmpl w:val="E594F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FC71CD7"/>
    <w:multiLevelType w:val="hybridMultilevel"/>
    <w:tmpl w:val="2EC0E2B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C6CE9"/>
    <w:multiLevelType w:val="hybridMultilevel"/>
    <w:tmpl w:val="8DAEE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7A21B6"/>
    <w:multiLevelType w:val="hybridMultilevel"/>
    <w:tmpl w:val="372E3880"/>
    <w:lvl w:ilvl="0" w:tplc="3FC02FD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23585"/>
    <w:multiLevelType w:val="hybridMultilevel"/>
    <w:tmpl w:val="2B420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61B6"/>
    <w:multiLevelType w:val="hybridMultilevel"/>
    <w:tmpl w:val="98DA63E8"/>
    <w:lvl w:ilvl="0" w:tplc="16784D2A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2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B567C0"/>
    <w:multiLevelType w:val="hybridMultilevel"/>
    <w:tmpl w:val="2D1CD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E80D74"/>
    <w:multiLevelType w:val="hybridMultilevel"/>
    <w:tmpl w:val="B5586798"/>
    <w:lvl w:ilvl="0" w:tplc="9C44520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640BC"/>
    <w:multiLevelType w:val="hybridMultilevel"/>
    <w:tmpl w:val="810E6FB4"/>
    <w:lvl w:ilvl="0" w:tplc="FF98001C">
      <w:start w:val="1"/>
      <w:numFmt w:val="bullet"/>
      <w:lvlText w:val="–"/>
      <w:lvlJc w:val="left"/>
      <w:pPr>
        <w:ind w:left="79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6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1120C7"/>
    <w:multiLevelType w:val="hybridMultilevel"/>
    <w:tmpl w:val="6F129738"/>
    <w:lvl w:ilvl="0" w:tplc="FF98001C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04051C"/>
    <w:multiLevelType w:val="hybridMultilevel"/>
    <w:tmpl w:val="7A7ED58A"/>
    <w:lvl w:ilvl="0" w:tplc="FF98001C">
      <w:start w:val="1"/>
      <w:numFmt w:val="bullet"/>
      <w:lvlText w:val="–"/>
      <w:lvlJc w:val="left"/>
      <w:pPr>
        <w:ind w:left="1179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9">
    <w:nsid w:val="63130A9A"/>
    <w:multiLevelType w:val="hybridMultilevel"/>
    <w:tmpl w:val="8CBA48B8"/>
    <w:lvl w:ilvl="0" w:tplc="3FE6D770">
      <w:start w:val="4"/>
      <w:numFmt w:val="decimal"/>
      <w:lvlText w:val="%1."/>
      <w:lvlJc w:val="left"/>
      <w:pPr>
        <w:ind w:left="471" w:hanging="360"/>
      </w:pPr>
      <w:rPr>
        <w:rFonts w:ascii="Arial" w:eastAsia="Times New Roman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0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68391793"/>
    <w:multiLevelType w:val="hybridMultilevel"/>
    <w:tmpl w:val="45B47BF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26796"/>
    <w:multiLevelType w:val="hybridMultilevel"/>
    <w:tmpl w:val="15E08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D1B14"/>
    <w:multiLevelType w:val="hybridMultilevel"/>
    <w:tmpl w:val="2E9EBD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C11FD7"/>
    <w:multiLevelType w:val="hybridMultilevel"/>
    <w:tmpl w:val="5D0C03E4"/>
    <w:lvl w:ilvl="0" w:tplc="63A8B5D6">
      <w:start w:val="1"/>
      <w:numFmt w:val="lowerRoman"/>
      <w:lvlText w:val="%1)"/>
      <w:lvlJc w:val="righ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E8E1669"/>
    <w:multiLevelType w:val="hybridMultilevel"/>
    <w:tmpl w:val="C0D088CC"/>
    <w:lvl w:ilvl="0" w:tplc="917A69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755696"/>
    <w:multiLevelType w:val="hybridMultilevel"/>
    <w:tmpl w:val="BC38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E37FE4"/>
    <w:multiLevelType w:val="hybridMultilevel"/>
    <w:tmpl w:val="27682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14912"/>
    <w:multiLevelType w:val="hybridMultilevel"/>
    <w:tmpl w:val="E0E8A8AE"/>
    <w:lvl w:ilvl="0" w:tplc="8F2031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D34F45"/>
    <w:multiLevelType w:val="hybridMultilevel"/>
    <w:tmpl w:val="89526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B41EFD"/>
    <w:multiLevelType w:val="hybridMultilevel"/>
    <w:tmpl w:val="DA6AA67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8150FA"/>
    <w:multiLevelType w:val="hybridMultilevel"/>
    <w:tmpl w:val="64C202D2"/>
    <w:lvl w:ilvl="0" w:tplc="8EB2AAA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BC174E"/>
    <w:multiLevelType w:val="hybridMultilevel"/>
    <w:tmpl w:val="7AA0F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38"/>
  </w:num>
  <w:num w:numId="6">
    <w:abstractNumId w:val="7"/>
  </w:num>
  <w:num w:numId="7">
    <w:abstractNumId w:val="33"/>
  </w:num>
  <w:num w:numId="8">
    <w:abstractNumId w:val="41"/>
  </w:num>
  <w:num w:numId="9">
    <w:abstractNumId w:val="15"/>
  </w:num>
  <w:num w:numId="10">
    <w:abstractNumId w:val="2"/>
  </w:num>
  <w:num w:numId="11">
    <w:abstractNumId w:val="6"/>
  </w:num>
  <w:num w:numId="12">
    <w:abstractNumId w:val="27"/>
  </w:num>
  <w:num w:numId="13">
    <w:abstractNumId w:val="25"/>
  </w:num>
  <w:num w:numId="14">
    <w:abstractNumId w:val="0"/>
  </w:num>
  <w:num w:numId="15">
    <w:abstractNumId w:val="10"/>
  </w:num>
  <w:num w:numId="16">
    <w:abstractNumId w:val="20"/>
  </w:num>
  <w:num w:numId="17">
    <w:abstractNumId w:val="43"/>
  </w:num>
  <w:num w:numId="18">
    <w:abstractNumId w:val="22"/>
  </w:num>
  <w:num w:numId="19">
    <w:abstractNumId w:val="37"/>
  </w:num>
  <w:num w:numId="20">
    <w:abstractNumId w:val="34"/>
  </w:num>
  <w:num w:numId="21">
    <w:abstractNumId w:val="11"/>
  </w:num>
  <w:num w:numId="22">
    <w:abstractNumId w:val="30"/>
  </w:num>
  <w:num w:numId="23">
    <w:abstractNumId w:val="16"/>
  </w:num>
  <w:num w:numId="24">
    <w:abstractNumId w:val="42"/>
  </w:num>
  <w:num w:numId="25">
    <w:abstractNumId w:val="24"/>
  </w:num>
  <w:num w:numId="26">
    <w:abstractNumId w:val="23"/>
  </w:num>
  <w:num w:numId="27">
    <w:abstractNumId w:val="5"/>
  </w:num>
  <w:num w:numId="28">
    <w:abstractNumId w:val="35"/>
  </w:num>
  <w:num w:numId="29">
    <w:abstractNumId w:val="9"/>
  </w:num>
  <w:num w:numId="30">
    <w:abstractNumId w:val="13"/>
  </w:num>
  <w:num w:numId="31">
    <w:abstractNumId w:val="21"/>
  </w:num>
  <w:num w:numId="32">
    <w:abstractNumId w:val="36"/>
  </w:num>
  <w:num w:numId="33">
    <w:abstractNumId w:val="44"/>
  </w:num>
  <w:num w:numId="34">
    <w:abstractNumId w:val="32"/>
  </w:num>
  <w:num w:numId="35">
    <w:abstractNumId w:val="28"/>
  </w:num>
  <w:num w:numId="36">
    <w:abstractNumId w:val="4"/>
  </w:num>
  <w:num w:numId="37">
    <w:abstractNumId w:val="12"/>
  </w:num>
  <w:num w:numId="38">
    <w:abstractNumId w:val="18"/>
  </w:num>
  <w:num w:numId="39">
    <w:abstractNumId w:val="40"/>
  </w:num>
  <w:num w:numId="40">
    <w:abstractNumId w:val="8"/>
  </w:num>
  <w:num w:numId="41">
    <w:abstractNumId w:val="1"/>
  </w:num>
  <w:num w:numId="42">
    <w:abstractNumId w:val="29"/>
  </w:num>
  <w:num w:numId="43">
    <w:abstractNumId w:val="3"/>
  </w:num>
  <w:num w:numId="44">
    <w:abstractNumId w:val="19"/>
  </w:num>
  <w:num w:numId="45">
    <w:abstractNumId w:val="39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wełka Katarzyna">
    <w15:presenceInfo w15:providerId="None" w15:userId="Hawełka Katarzyna"/>
  </w15:person>
  <w15:person w15:author="Lisowska Marta">
    <w15:presenceInfo w15:providerId="None" w15:userId="Lisowska Mart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Formatting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6C"/>
    <w:rsid w:val="000012FC"/>
    <w:rsid w:val="0000313A"/>
    <w:rsid w:val="000035C3"/>
    <w:rsid w:val="0000410F"/>
    <w:rsid w:val="0000416A"/>
    <w:rsid w:val="0000508B"/>
    <w:rsid w:val="000115E7"/>
    <w:rsid w:val="000139F1"/>
    <w:rsid w:val="000147C4"/>
    <w:rsid w:val="00014A35"/>
    <w:rsid w:val="00014E3C"/>
    <w:rsid w:val="00015CCD"/>
    <w:rsid w:val="00023459"/>
    <w:rsid w:val="00025019"/>
    <w:rsid w:val="000269C2"/>
    <w:rsid w:val="000270FB"/>
    <w:rsid w:val="00027C5B"/>
    <w:rsid w:val="000347D9"/>
    <w:rsid w:val="00035787"/>
    <w:rsid w:val="00036E89"/>
    <w:rsid w:val="0003755C"/>
    <w:rsid w:val="000432DE"/>
    <w:rsid w:val="00044DE0"/>
    <w:rsid w:val="00045252"/>
    <w:rsid w:val="00050CAF"/>
    <w:rsid w:val="00053984"/>
    <w:rsid w:val="0006008A"/>
    <w:rsid w:val="000609E3"/>
    <w:rsid w:val="000679B8"/>
    <w:rsid w:val="000745AD"/>
    <w:rsid w:val="00077931"/>
    <w:rsid w:val="00077F15"/>
    <w:rsid w:val="0008026A"/>
    <w:rsid w:val="00080FDC"/>
    <w:rsid w:val="00087458"/>
    <w:rsid w:val="00091516"/>
    <w:rsid w:val="000A32DD"/>
    <w:rsid w:val="000A3ECD"/>
    <w:rsid w:val="000A5553"/>
    <w:rsid w:val="000B36EE"/>
    <w:rsid w:val="000B701F"/>
    <w:rsid w:val="000B7A99"/>
    <w:rsid w:val="000B7FD4"/>
    <w:rsid w:val="000C0339"/>
    <w:rsid w:val="000C263D"/>
    <w:rsid w:val="000C5421"/>
    <w:rsid w:val="000D121A"/>
    <w:rsid w:val="000E357D"/>
    <w:rsid w:val="000F0BA2"/>
    <w:rsid w:val="000F3BB0"/>
    <w:rsid w:val="000F3EA7"/>
    <w:rsid w:val="000F4C08"/>
    <w:rsid w:val="000F51A9"/>
    <w:rsid w:val="000F6513"/>
    <w:rsid w:val="000F7E2E"/>
    <w:rsid w:val="001007A3"/>
    <w:rsid w:val="0010153D"/>
    <w:rsid w:val="00104AED"/>
    <w:rsid w:val="001158C8"/>
    <w:rsid w:val="00117382"/>
    <w:rsid w:val="001206EA"/>
    <w:rsid w:val="00124C1A"/>
    <w:rsid w:val="00125F5F"/>
    <w:rsid w:val="001274D4"/>
    <w:rsid w:val="00131631"/>
    <w:rsid w:val="0014030C"/>
    <w:rsid w:val="001448A6"/>
    <w:rsid w:val="00146055"/>
    <w:rsid w:val="00146247"/>
    <w:rsid w:val="00146B0C"/>
    <w:rsid w:val="001509DA"/>
    <w:rsid w:val="0015271C"/>
    <w:rsid w:val="0015712C"/>
    <w:rsid w:val="00157DB9"/>
    <w:rsid w:val="00157F90"/>
    <w:rsid w:val="00161E36"/>
    <w:rsid w:val="00161F7B"/>
    <w:rsid w:val="0017320E"/>
    <w:rsid w:val="001873C7"/>
    <w:rsid w:val="00187CDB"/>
    <w:rsid w:val="00192F65"/>
    <w:rsid w:val="001934DE"/>
    <w:rsid w:val="00195B4F"/>
    <w:rsid w:val="00196D9D"/>
    <w:rsid w:val="001A23A2"/>
    <w:rsid w:val="001A595C"/>
    <w:rsid w:val="001B2DF5"/>
    <w:rsid w:val="001B4B0F"/>
    <w:rsid w:val="001C3E67"/>
    <w:rsid w:val="001C438C"/>
    <w:rsid w:val="001C59BA"/>
    <w:rsid w:val="001C79AA"/>
    <w:rsid w:val="001D188C"/>
    <w:rsid w:val="001D2587"/>
    <w:rsid w:val="001D7EE0"/>
    <w:rsid w:val="001E37EE"/>
    <w:rsid w:val="001E4A21"/>
    <w:rsid w:val="001F22D1"/>
    <w:rsid w:val="001F6167"/>
    <w:rsid w:val="001F6306"/>
    <w:rsid w:val="001F6355"/>
    <w:rsid w:val="001F6B75"/>
    <w:rsid w:val="00205DE3"/>
    <w:rsid w:val="0021049A"/>
    <w:rsid w:val="002158F1"/>
    <w:rsid w:val="00217BE2"/>
    <w:rsid w:val="00225537"/>
    <w:rsid w:val="002266E7"/>
    <w:rsid w:val="00226713"/>
    <w:rsid w:val="00232DAD"/>
    <w:rsid w:val="0023635C"/>
    <w:rsid w:val="00247387"/>
    <w:rsid w:val="00253B22"/>
    <w:rsid w:val="00262018"/>
    <w:rsid w:val="00262402"/>
    <w:rsid w:val="00264815"/>
    <w:rsid w:val="00265487"/>
    <w:rsid w:val="002660E8"/>
    <w:rsid w:val="00272C31"/>
    <w:rsid w:val="002730DE"/>
    <w:rsid w:val="00273260"/>
    <w:rsid w:val="00274790"/>
    <w:rsid w:val="00275632"/>
    <w:rsid w:val="00275B72"/>
    <w:rsid w:val="00275C08"/>
    <w:rsid w:val="00284B1C"/>
    <w:rsid w:val="00286369"/>
    <w:rsid w:val="00291310"/>
    <w:rsid w:val="0029466C"/>
    <w:rsid w:val="00295C73"/>
    <w:rsid w:val="002A407F"/>
    <w:rsid w:val="002A6BED"/>
    <w:rsid w:val="002A75EC"/>
    <w:rsid w:val="002A78AE"/>
    <w:rsid w:val="002B5136"/>
    <w:rsid w:val="002C1B8E"/>
    <w:rsid w:val="002C6EF9"/>
    <w:rsid w:val="002D0C5D"/>
    <w:rsid w:val="002D3B75"/>
    <w:rsid w:val="002D5AD4"/>
    <w:rsid w:val="002D6047"/>
    <w:rsid w:val="002E0AA1"/>
    <w:rsid w:val="002E6D2B"/>
    <w:rsid w:val="002E76B6"/>
    <w:rsid w:val="002F02F9"/>
    <w:rsid w:val="002F4A29"/>
    <w:rsid w:val="002F777B"/>
    <w:rsid w:val="00304C9D"/>
    <w:rsid w:val="00305997"/>
    <w:rsid w:val="00306533"/>
    <w:rsid w:val="00307F9E"/>
    <w:rsid w:val="003119A7"/>
    <w:rsid w:val="003140DA"/>
    <w:rsid w:val="003144E9"/>
    <w:rsid w:val="00321DD6"/>
    <w:rsid w:val="00323129"/>
    <w:rsid w:val="00324A6C"/>
    <w:rsid w:val="00325AFC"/>
    <w:rsid w:val="00327F2A"/>
    <w:rsid w:val="00330137"/>
    <w:rsid w:val="00331D4D"/>
    <w:rsid w:val="00334C2F"/>
    <w:rsid w:val="00341E3C"/>
    <w:rsid w:val="003512FA"/>
    <w:rsid w:val="00363EE7"/>
    <w:rsid w:val="00367BBC"/>
    <w:rsid w:val="0037384B"/>
    <w:rsid w:val="00374341"/>
    <w:rsid w:val="00374EDE"/>
    <w:rsid w:val="003761D2"/>
    <w:rsid w:val="003772A8"/>
    <w:rsid w:val="00380EDA"/>
    <w:rsid w:val="003824B2"/>
    <w:rsid w:val="00382D0E"/>
    <w:rsid w:val="00384191"/>
    <w:rsid w:val="003925D1"/>
    <w:rsid w:val="00397C9A"/>
    <w:rsid w:val="00397EE7"/>
    <w:rsid w:val="003A5B84"/>
    <w:rsid w:val="003B04EE"/>
    <w:rsid w:val="003B1E71"/>
    <w:rsid w:val="003B227A"/>
    <w:rsid w:val="003B2EF3"/>
    <w:rsid w:val="003C1158"/>
    <w:rsid w:val="003C6E77"/>
    <w:rsid w:val="003C6E9E"/>
    <w:rsid w:val="003D34F4"/>
    <w:rsid w:val="003E153A"/>
    <w:rsid w:val="003E1C9D"/>
    <w:rsid w:val="003F17BB"/>
    <w:rsid w:val="003F3122"/>
    <w:rsid w:val="003F3ED2"/>
    <w:rsid w:val="003F7505"/>
    <w:rsid w:val="00400B32"/>
    <w:rsid w:val="00401879"/>
    <w:rsid w:val="00402C34"/>
    <w:rsid w:val="00404CB3"/>
    <w:rsid w:val="00406A24"/>
    <w:rsid w:val="00406AC9"/>
    <w:rsid w:val="004168BF"/>
    <w:rsid w:val="00416DDA"/>
    <w:rsid w:val="004201BA"/>
    <w:rsid w:val="004216E1"/>
    <w:rsid w:val="00422CC0"/>
    <w:rsid w:val="0042608D"/>
    <w:rsid w:val="00440378"/>
    <w:rsid w:val="00442BB8"/>
    <w:rsid w:val="00442D1B"/>
    <w:rsid w:val="00450E89"/>
    <w:rsid w:val="004538B9"/>
    <w:rsid w:val="004545A4"/>
    <w:rsid w:val="00455415"/>
    <w:rsid w:val="00455905"/>
    <w:rsid w:val="00456D05"/>
    <w:rsid w:val="004621DA"/>
    <w:rsid w:val="0046376D"/>
    <w:rsid w:val="00465075"/>
    <w:rsid w:val="00465A58"/>
    <w:rsid w:val="00472350"/>
    <w:rsid w:val="00480802"/>
    <w:rsid w:val="00483E6E"/>
    <w:rsid w:val="004872B8"/>
    <w:rsid w:val="00490BA5"/>
    <w:rsid w:val="00492403"/>
    <w:rsid w:val="0049551C"/>
    <w:rsid w:val="00496529"/>
    <w:rsid w:val="00497177"/>
    <w:rsid w:val="004A6A64"/>
    <w:rsid w:val="004B1396"/>
    <w:rsid w:val="004B2399"/>
    <w:rsid w:val="004B488F"/>
    <w:rsid w:val="004B5096"/>
    <w:rsid w:val="004C12B0"/>
    <w:rsid w:val="004C33A8"/>
    <w:rsid w:val="004C6258"/>
    <w:rsid w:val="004C75D1"/>
    <w:rsid w:val="004C7B55"/>
    <w:rsid w:val="004D2D26"/>
    <w:rsid w:val="004D4FF7"/>
    <w:rsid w:val="004D5017"/>
    <w:rsid w:val="004D5B3C"/>
    <w:rsid w:val="004D6B88"/>
    <w:rsid w:val="004F1F9C"/>
    <w:rsid w:val="004F365A"/>
    <w:rsid w:val="00500CE7"/>
    <w:rsid w:val="00501CA8"/>
    <w:rsid w:val="00503262"/>
    <w:rsid w:val="00503915"/>
    <w:rsid w:val="00503EB0"/>
    <w:rsid w:val="00506E1C"/>
    <w:rsid w:val="00507D96"/>
    <w:rsid w:val="00510E38"/>
    <w:rsid w:val="0051101E"/>
    <w:rsid w:val="005112F7"/>
    <w:rsid w:val="00515059"/>
    <w:rsid w:val="005178CA"/>
    <w:rsid w:val="0052262F"/>
    <w:rsid w:val="00525016"/>
    <w:rsid w:val="00525253"/>
    <w:rsid w:val="00531D4D"/>
    <w:rsid w:val="00535719"/>
    <w:rsid w:val="005409FC"/>
    <w:rsid w:val="00541FCD"/>
    <w:rsid w:val="005425A0"/>
    <w:rsid w:val="0054339A"/>
    <w:rsid w:val="00543E23"/>
    <w:rsid w:val="005476DD"/>
    <w:rsid w:val="00554B68"/>
    <w:rsid w:val="00557F19"/>
    <w:rsid w:val="0056075C"/>
    <w:rsid w:val="005611BD"/>
    <w:rsid w:val="00570908"/>
    <w:rsid w:val="00574B7E"/>
    <w:rsid w:val="00575ED5"/>
    <w:rsid w:val="005846F8"/>
    <w:rsid w:val="00592842"/>
    <w:rsid w:val="005955CF"/>
    <w:rsid w:val="005A0942"/>
    <w:rsid w:val="005B551D"/>
    <w:rsid w:val="005C0C06"/>
    <w:rsid w:val="005C5DF5"/>
    <w:rsid w:val="005C78B9"/>
    <w:rsid w:val="005D6EA2"/>
    <w:rsid w:val="005E04D2"/>
    <w:rsid w:val="005E15D0"/>
    <w:rsid w:val="005E4732"/>
    <w:rsid w:val="00601469"/>
    <w:rsid w:val="006034BB"/>
    <w:rsid w:val="006042C9"/>
    <w:rsid w:val="00605591"/>
    <w:rsid w:val="00616755"/>
    <w:rsid w:val="006178A3"/>
    <w:rsid w:val="0062007D"/>
    <w:rsid w:val="00623C83"/>
    <w:rsid w:val="00637328"/>
    <w:rsid w:val="006378BF"/>
    <w:rsid w:val="006400AD"/>
    <w:rsid w:val="00641278"/>
    <w:rsid w:val="00643C96"/>
    <w:rsid w:val="00643D75"/>
    <w:rsid w:val="006455FE"/>
    <w:rsid w:val="00645840"/>
    <w:rsid w:val="00646E19"/>
    <w:rsid w:val="00655160"/>
    <w:rsid w:val="00655EC0"/>
    <w:rsid w:val="0065680F"/>
    <w:rsid w:val="0067540B"/>
    <w:rsid w:val="006808FC"/>
    <w:rsid w:val="00681173"/>
    <w:rsid w:val="006905E5"/>
    <w:rsid w:val="00691F46"/>
    <w:rsid w:val="00692535"/>
    <w:rsid w:val="0069647A"/>
    <w:rsid w:val="00697DDD"/>
    <w:rsid w:val="006A4DD2"/>
    <w:rsid w:val="006B1658"/>
    <w:rsid w:val="006C5564"/>
    <w:rsid w:val="006C6D07"/>
    <w:rsid w:val="006D0835"/>
    <w:rsid w:val="006D26A8"/>
    <w:rsid w:val="006D30C0"/>
    <w:rsid w:val="006E0A65"/>
    <w:rsid w:val="006E39F6"/>
    <w:rsid w:val="006F5165"/>
    <w:rsid w:val="00711EAF"/>
    <w:rsid w:val="00714835"/>
    <w:rsid w:val="00716C5B"/>
    <w:rsid w:val="00725854"/>
    <w:rsid w:val="00730015"/>
    <w:rsid w:val="007328AE"/>
    <w:rsid w:val="00733F36"/>
    <w:rsid w:val="007349BF"/>
    <w:rsid w:val="00735CF9"/>
    <w:rsid w:val="0074028B"/>
    <w:rsid w:val="00741AE7"/>
    <w:rsid w:val="0075209D"/>
    <w:rsid w:val="00755674"/>
    <w:rsid w:val="0075659D"/>
    <w:rsid w:val="007602E5"/>
    <w:rsid w:val="007623F3"/>
    <w:rsid w:val="007629DE"/>
    <w:rsid w:val="00776148"/>
    <w:rsid w:val="00776A3B"/>
    <w:rsid w:val="00783CEA"/>
    <w:rsid w:val="00785FFC"/>
    <w:rsid w:val="0078705D"/>
    <w:rsid w:val="007947ED"/>
    <w:rsid w:val="00794B98"/>
    <w:rsid w:val="00796499"/>
    <w:rsid w:val="007A1D35"/>
    <w:rsid w:val="007A328D"/>
    <w:rsid w:val="007A3B87"/>
    <w:rsid w:val="007A5B9B"/>
    <w:rsid w:val="007A7CB1"/>
    <w:rsid w:val="007B01A2"/>
    <w:rsid w:val="007B1528"/>
    <w:rsid w:val="007B290B"/>
    <w:rsid w:val="007B3EB6"/>
    <w:rsid w:val="007B5F22"/>
    <w:rsid w:val="007C12C9"/>
    <w:rsid w:val="007C56E3"/>
    <w:rsid w:val="007D25B0"/>
    <w:rsid w:val="007D2755"/>
    <w:rsid w:val="007D7C51"/>
    <w:rsid w:val="007E09D3"/>
    <w:rsid w:val="007E3CCA"/>
    <w:rsid w:val="007F5B1F"/>
    <w:rsid w:val="00804B6D"/>
    <w:rsid w:val="008054ED"/>
    <w:rsid w:val="00805624"/>
    <w:rsid w:val="0081184A"/>
    <w:rsid w:val="00812E88"/>
    <w:rsid w:val="00813666"/>
    <w:rsid w:val="00813CD4"/>
    <w:rsid w:val="00814D8F"/>
    <w:rsid w:val="00815ABA"/>
    <w:rsid w:val="00817B4B"/>
    <w:rsid w:val="008200C6"/>
    <w:rsid w:val="00820E2A"/>
    <w:rsid w:val="008214F6"/>
    <w:rsid w:val="00823B9D"/>
    <w:rsid w:val="00833103"/>
    <w:rsid w:val="00834B4A"/>
    <w:rsid w:val="008360CB"/>
    <w:rsid w:val="0084063F"/>
    <w:rsid w:val="008413B1"/>
    <w:rsid w:val="00845415"/>
    <w:rsid w:val="008505F8"/>
    <w:rsid w:val="00852C3D"/>
    <w:rsid w:val="00856C88"/>
    <w:rsid w:val="00860EA1"/>
    <w:rsid w:val="00865B06"/>
    <w:rsid w:val="0086669D"/>
    <w:rsid w:val="00871DBA"/>
    <w:rsid w:val="00871DC0"/>
    <w:rsid w:val="0087356B"/>
    <w:rsid w:val="00874283"/>
    <w:rsid w:val="00874925"/>
    <w:rsid w:val="00874AC9"/>
    <w:rsid w:val="008759F6"/>
    <w:rsid w:val="00884347"/>
    <w:rsid w:val="008858B7"/>
    <w:rsid w:val="00895A4B"/>
    <w:rsid w:val="008A22C7"/>
    <w:rsid w:val="008A2330"/>
    <w:rsid w:val="008A7E2F"/>
    <w:rsid w:val="008B6A34"/>
    <w:rsid w:val="008B7A3E"/>
    <w:rsid w:val="008C01B5"/>
    <w:rsid w:val="008C32FC"/>
    <w:rsid w:val="008C7974"/>
    <w:rsid w:val="008D05B5"/>
    <w:rsid w:val="008D1248"/>
    <w:rsid w:val="008D262A"/>
    <w:rsid w:val="008E4265"/>
    <w:rsid w:val="008E5D8D"/>
    <w:rsid w:val="008E7B22"/>
    <w:rsid w:val="008F41B0"/>
    <w:rsid w:val="008F518E"/>
    <w:rsid w:val="008F690A"/>
    <w:rsid w:val="008F696F"/>
    <w:rsid w:val="009018D7"/>
    <w:rsid w:val="009021AC"/>
    <w:rsid w:val="00903AF0"/>
    <w:rsid w:val="009108D7"/>
    <w:rsid w:val="00911750"/>
    <w:rsid w:val="0091734A"/>
    <w:rsid w:val="00927A8C"/>
    <w:rsid w:val="00927BBA"/>
    <w:rsid w:val="009303C1"/>
    <w:rsid w:val="0094098C"/>
    <w:rsid w:val="009423A2"/>
    <w:rsid w:val="009433B0"/>
    <w:rsid w:val="009456E6"/>
    <w:rsid w:val="00950F76"/>
    <w:rsid w:val="00951694"/>
    <w:rsid w:val="0095389B"/>
    <w:rsid w:val="00954E52"/>
    <w:rsid w:val="00962A20"/>
    <w:rsid w:val="00962F3E"/>
    <w:rsid w:val="009647DA"/>
    <w:rsid w:val="00965E2B"/>
    <w:rsid w:val="00967200"/>
    <w:rsid w:val="009713F6"/>
    <w:rsid w:val="0097168E"/>
    <w:rsid w:val="009719E3"/>
    <w:rsid w:val="00974922"/>
    <w:rsid w:val="00977E08"/>
    <w:rsid w:val="00980B62"/>
    <w:rsid w:val="00984DD4"/>
    <w:rsid w:val="009865CC"/>
    <w:rsid w:val="009947BC"/>
    <w:rsid w:val="009962F6"/>
    <w:rsid w:val="009A1BBE"/>
    <w:rsid w:val="009A58CA"/>
    <w:rsid w:val="009A75E2"/>
    <w:rsid w:val="009B0BEC"/>
    <w:rsid w:val="009B7608"/>
    <w:rsid w:val="009B76BB"/>
    <w:rsid w:val="009C7842"/>
    <w:rsid w:val="009D118A"/>
    <w:rsid w:val="009D43B7"/>
    <w:rsid w:val="009D4891"/>
    <w:rsid w:val="009E05FC"/>
    <w:rsid w:val="009E1E2A"/>
    <w:rsid w:val="009F21DC"/>
    <w:rsid w:val="009F6D6F"/>
    <w:rsid w:val="009F7663"/>
    <w:rsid w:val="00A0023B"/>
    <w:rsid w:val="00A00F48"/>
    <w:rsid w:val="00A011E0"/>
    <w:rsid w:val="00A02A3C"/>
    <w:rsid w:val="00A125AC"/>
    <w:rsid w:val="00A158C6"/>
    <w:rsid w:val="00A166B8"/>
    <w:rsid w:val="00A16860"/>
    <w:rsid w:val="00A20552"/>
    <w:rsid w:val="00A20BE2"/>
    <w:rsid w:val="00A219D9"/>
    <w:rsid w:val="00A21C5B"/>
    <w:rsid w:val="00A2448A"/>
    <w:rsid w:val="00A268BA"/>
    <w:rsid w:val="00A30CE4"/>
    <w:rsid w:val="00A3172C"/>
    <w:rsid w:val="00A3469C"/>
    <w:rsid w:val="00A363F1"/>
    <w:rsid w:val="00A4243D"/>
    <w:rsid w:val="00A4467C"/>
    <w:rsid w:val="00A47E91"/>
    <w:rsid w:val="00A47EA9"/>
    <w:rsid w:val="00A559F2"/>
    <w:rsid w:val="00A5682F"/>
    <w:rsid w:val="00A60C48"/>
    <w:rsid w:val="00A63AF9"/>
    <w:rsid w:val="00A658B0"/>
    <w:rsid w:val="00A67842"/>
    <w:rsid w:val="00A75F51"/>
    <w:rsid w:val="00A801BF"/>
    <w:rsid w:val="00A823CF"/>
    <w:rsid w:val="00A840E0"/>
    <w:rsid w:val="00A844DE"/>
    <w:rsid w:val="00A85515"/>
    <w:rsid w:val="00A856F1"/>
    <w:rsid w:val="00A917D0"/>
    <w:rsid w:val="00A92B28"/>
    <w:rsid w:val="00A92FA4"/>
    <w:rsid w:val="00A94CB5"/>
    <w:rsid w:val="00A959ED"/>
    <w:rsid w:val="00A977EB"/>
    <w:rsid w:val="00A97C5E"/>
    <w:rsid w:val="00AA0D8A"/>
    <w:rsid w:val="00AA1B45"/>
    <w:rsid w:val="00AB4D53"/>
    <w:rsid w:val="00AB7559"/>
    <w:rsid w:val="00AC33E7"/>
    <w:rsid w:val="00AC4FBB"/>
    <w:rsid w:val="00AD0EE9"/>
    <w:rsid w:val="00AD52E2"/>
    <w:rsid w:val="00AD5D72"/>
    <w:rsid w:val="00AE32E9"/>
    <w:rsid w:val="00AE442B"/>
    <w:rsid w:val="00AF16F2"/>
    <w:rsid w:val="00AF1DBB"/>
    <w:rsid w:val="00AF41FE"/>
    <w:rsid w:val="00AF452B"/>
    <w:rsid w:val="00AF5AB2"/>
    <w:rsid w:val="00AF665F"/>
    <w:rsid w:val="00AF6B17"/>
    <w:rsid w:val="00B05290"/>
    <w:rsid w:val="00B060DC"/>
    <w:rsid w:val="00B064EE"/>
    <w:rsid w:val="00B0699B"/>
    <w:rsid w:val="00B10F3E"/>
    <w:rsid w:val="00B11477"/>
    <w:rsid w:val="00B11D88"/>
    <w:rsid w:val="00B1368D"/>
    <w:rsid w:val="00B24EB8"/>
    <w:rsid w:val="00B2500D"/>
    <w:rsid w:val="00B26583"/>
    <w:rsid w:val="00B26B9A"/>
    <w:rsid w:val="00B31894"/>
    <w:rsid w:val="00B36BFF"/>
    <w:rsid w:val="00B3716A"/>
    <w:rsid w:val="00B42872"/>
    <w:rsid w:val="00B430BE"/>
    <w:rsid w:val="00B447BC"/>
    <w:rsid w:val="00B4482F"/>
    <w:rsid w:val="00B46EB7"/>
    <w:rsid w:val="00B50812"/>
    <w:rsid w:val="00B50A8D"/>
    <w:rsid w:val="00B51482"/>
    <w:rsid w:val="00B52FE7"/>
    <w:rsid w:val="00B62308"/>
    <w:rsid w:val="00B62C14"/>
    <w:rsid w:val="00B63275"/>
    <w:rsid w:val="00B672E5"/>
    <w:rsid w:val="00B72801"/>
    <w:rsid w:val="00B72BB9"/>
    <w:rsid w:val="00B81C33"/>
    <w:rsid w:val="00B8398E"/>
    <w:rsid w:val="00B83CDC"/>
    <w:rsid w:val="00B865BF"/>
    <w:rsid w:val="00B91190"/>
    <w:rsid w:val="00B9328D"/>
    <w:rsid w:val="00B933B4"/>
    <w:rsid w:val="00B9757C"/>
    <w:rsid w:val="00BA55DB"/>
    <w:rsid w:val="00BA5B2A"/>
    <w:rsid w:val="00BA655B"/>
    <w:rsid w:val="00BB4BE6"/>
    <w:rsid w:val="00BB5DAB"/>
    <w:rsid w:val="00BC4E20"/>
    <w:rsid w:val="00BC55C6"/>
    <w:rsid w:val="00BD25D2"/>
    <w:rsid w:val="00BD2D1E"/>
    <w:rsid w:val="00BD405B"/>
    <w:rsid w:val="00BE6BE9"/>
    <w:rsid w:val="00BE7FEA"/>
    <w:rsid w:val="00BF1A3E"/>
    <w:rsid w:val="00C036D1"/>
    <w:rsid w:val="00C039B9"/>
    <w:rsid w:val="00C05C30"/>
    <w:rsid w:val="00C12813"/>
    <w:rsid w:val="00C22A3C"/>
    <w:rsid w:val="00C25840"/>
    <w:rsid w:val="00C26013"/>
    <w:rsid w:val="00C26E5C"/>
    <w:rsid w:val="00C30C3A"/>
    <w:rsid w:val="00C31550"/>
    <w:rsid w:val="00C328DF"/>
    <w:rsid w:val="00C40068"/>
    <w:rsid w:val="00C40E9B"/>
    <w:rsid w:val="00C43587"/>
    <w:rsid w:val="00C449FB"/>
    <w:rsid w:val="00C51C23"/>
    <w:rsid w:val="00C53FF3"/>
    <w:rsid w:val="00C62DF0"/>
    <w:rsid w:val="00C647AC"/>
    <w:rsid w:val="00C649EB"/>
    <w:rsid w:val="00C73DF6"/>
    <w:rsid w:val="00C74018"/>
    <w:rsid w:val="00C800E1"/>
    <w:rsid w:val="00C82F2F"/>
    <w:rsid w:val="00C861E5"/>
    <w:rsid w:val="00C869E9"/>
    <w:rsid w:val="00C914A3"/>
    <w:rsid w:val="00C94436"/>
    <w:rsid w:val="00C944A2"/>
    <w:rsid w:val="00C95BA4"/>
    <w:rsid w:val="00C962A5"/>
    <w:rsid w:val="00CA0708"/>
    <w:rsid w:val="00CB227B"/>
    <w:rsid w:val="00CB72D4"/>
    <w:rsid w:val="00CC0C4B"/>
    <w:rsid w:val="00CC7086"/>
    <w:rsid w:val="00CD1DDD"/>
    <w:rsid w:val="00CD24AF"/>
    <w:rsid w:val="00CD40EB"/>
    <w:rsid w:val="00CD5679"/>
    <w:rsid w:val="00CD5949"/>
    <w:rsid w:val="00CE2132"/>
    <w:rsid w:val="00CE6F01"/>
    <w:rsid w:val="00CF19FA"/>
    <w:rsid w:val="00CF2E4E"/>
    <w:rsid w:val="00CF3D00"/>
    <w:rsid w:val="00CF7C34"/>
    <w:rsid w:val="00D02B9E"/>
    <w:rsid w:val="00D02C0D"/>
    <w:rsid w:val="00D10B37"/>
    <w:rsid w:val="00D14A70"/>
    <w:rsid w:val="00D20F0B"/>
    <w:rsid w:val="00D266F6"/>
    <w:rsid w:val="00D35C6C"/>
    <w:rsid w:val="00D43FB0"/>
    <w:rsid w:val="00D507FA"/>
    <w:rsid w:val="00D50CCC"/>
    <w:rsid w:val="00D53EA0"/>
    <w:rsid w:val="00D54129"/>
    <w:rsid w:val="00D57088"/>
    <w:rsid w:val="00D57AC0"/>
    <w:rsid w:val="00D61BDB"/>
    <w:rsid w:val="00D64A04"/>
    <w:rsid w:val="00D66545"/>
    <w:rsid w:val="00D67540"/>
    <w:rsid w:val="00D704F4"/>
    <w:rsid w:val="00D73D6E"/>
    <w:rsid w:val="00D846FF"/>
    <w:rsid w:val="00D84D41"/>
    <w:rsid w:val="00D90C0F"/>
    <w:rsid w:val="00DA3CEF"/>
    <w:rsid w:val="00DB0CF8"/>
    <w:rsid w:val="00DB1D70"/>
    <w:rsid w:val="00DB3274"/>
    <w:rsid w:val="00DB4F26"/>
    <w:rsid w:val="00DB5265"/>
    <w:rsid w:val="00DB6550"/>
    <w:rsid w:val="00DB719C"/>
    <w:rsid w:val="00DC09CA"/>
    <w:rsid w:val="00DC0A3C"/>
    <w:rsid w:val="00DC2266"/>
    <w:rsid w:val="00DC26F0"/>
    <w:rsid w:val="00DC680B"/>
    <w:rsid w:val="00DC78F8"/>
    <w:rsid w:val="00DD3F78"/>
    <w:rsid w:val="00DD48B0"/>
    <w:rsid w:val="00DE2795"/>
    <w:rsid w:val="00DE5021"/>
    <w:rsid w:val="00DF0A0D"/>
    <w:rsid w:val="00DF4D0D"/>
    <w:rsid w:val="00DF55F2"/>
    <w:rsid w:val="00E17322"/>
    <w:rsid w:val="00E178DC"/>
    <w:rsid w:val="00E219D9"/>
    <w:rsid w:val="00E21E58"/>
    <w:rsid w:val="00E2418B"/>
    <w:rsid w:val="00E26AC0"/>
    <w:rsid w:val="00E316AF"/>
    <w:rsid w:val="00E376CB"/>
    <w:rsid w:val="00E429EA"/>
    <w:rsid w:val="00E42AAC"/>
    <w:rsid w:val="00E50636"/>
    <w:rsid w:val="00E50AD0"/>
    <w:rsid w:val="00E54F03"/>
    <w:rsid w:val="00E56E30"/>
    <w:rsid w:val="00E57D56"/>
    <w:rsid w:val="00E6031C"/>
    <w:rsid w:val="00E630FC"/>
    <w:rsid w:val="00E63477"/>
    <w:rsid w:val="00E71472"/>
    <w:rsid w:val="00E73ADC"/>
    <w:rsid w:val="00E74261"/>
    <w:rsid w:val="00E750C0"/>
    <w:rsid w:val="00E87E51"/>
    <w:rsid w:val="00E93DB6"/>
    <w:rsid w:val="00E94CF5"/>
    <w:rsid w:val="00E96B5E"/>
    <w:rsid w:val="00E974B2"/>
    <w:rsid w:val="00EA0DC2"/>
    <w:rsid w:val="00EA1C43"/>
    <w:rsid w:val="00EA4FEB"/>
    <w:rsid w:val="00EA76E4"/>
    <w:rsid w:val="00EB02C1"/>
    <w:rsid w:val="00EC1E97"/>
    <w:rsid w:val="00EC2864"/>
    <w:rsid w:val="00EC4A6F"/>
    <w:rsid w:val="00EC673B"/>
    <w:rsid w:val="00ED0FFB"/>
    <w:rsid w:val="00ED2F20"/>
    <w:rsid w:val="00ED4766"/>
    <w:rsid w:val="00ED4F2D"/>
    <w:rsid w:val="00EE0973"/>
    <w:rsid w:val="00EE0E84"/>
    <w:rsid w:val="00EE1684"/>
    <w:rsid w:val="00EE19B0"/>
    <w:rsid w:val="00EE3D25"/>
    <w:rsid w:val="00EE642D"/>
    <w:rsid w:val="00EF1BF8"/>
    <w:rsid w:val="00EF3013"/>
    <w:rsid w:val="00EF61B2"/>
    <w:rsid w:val="00EF70E5"/>
    <w:rsid w:val="00F056D9"/>
    <w:rsid w:val="00F05AEF"/>
    <w:rsid w:val="00F1057A"/>
    <w:rsid w:val="00F119DD"/>
    <w:rsid w:val="00F137E2"/>
    <w:rsid w:val="00F147F8"/>
    <w:rsid w:val="00F14EEE"/>
    <w:rsid w:val="00F163D9"/>
    <w:rsid w:val="00F17095"/>
    <w:rsid w:val="00F217F8"/>
    <w:rsid w:val="00F23D52"/>
    <w:rsid w:val="00F27828"/>
    <w:rsid w:val="00F30D27"/>
    <w:rsid w:val="00F30F6A"/>
    <w:rsid w:val="00F3455A"/>
    <w:rsid w:val="00F41C7F"/>
    <w:rsid w:val="00F424D8"/>
    <w:rsid w:val="00F42810"/>
    <w:rsid w:val="00F42F6F"/>
    <w:rsid w:val="00F54DEF"/>
    <w:rsid w:val="00F560BC"/>
    <w:rsid w:val="00F56513"/>
    <w:rsid w:val="00F6148C"/>
    <w:rsid w:val="00F66979"/>
    <w:rsid w:val="00F66E1A"/>
    <w:rsid w:val="00F67160"/>
    <w:rsid w:val="00F71F33"/>
    <w:rsid w:val="00F72D47"/>
    <w:rsid w:val="00F741E4"/>
    <w:rsid w:val="00F7669C"/>
    <w:rsid w:val="00F83874"/>
    <w:rsid w:val="00F83F8C"/>
    <w:rsid w:val="00F872EA"/>
    <w:rsid w:val="00F91048"/>
    <w:rsid w:val="00F91B47"/>
    <w:rsid w:val="00F93932"/>
    <w:rsid w:val="00FA1373"/>
    <w:rsid w:val="00FA2AAD"/>
    <w:rsid w:val="00FA42B4"/>
    <w:rsid w:val="00FA5AA3"/>
    <w:rsid w:val="00FA5E00"/>
    <w:rsid w:val="00FA6EA4"/>
    <w:rsid w:val="00FB185A"/>
    <w:rsid w:val="00FC0A29"/>
    <w:rsid w:val="00FC19F7"/>
    <w:rsid w:val="00FC7621"/>
    <w:rsid w:val="00FD5629"/>
    <w:rsid w:val="00FE002D"/>
    <w:rsid w:val="00FE1F6C"/>
    <w:rsid w:val="00FE37AA"/>
    <w:rsid w:val="00FF425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D35C6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D35C6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5C6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D35C6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D35C6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35C6C"/>
    <w:pPr>
      <w:tabs>
        <w:tab w:val="right" w:leader="dot" w:pos="9060"/>
      </w:tabs>
      <w:spacing w:before="120" w:after="120"/>
      <w:jc w:val="both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D35C6C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35C6C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rPr>
      <w:rFonts w:ascii="Times New Roman" w:eastAsia="Times New Roman" w:hAnsi="Times New Roman"/>
      <w:snapToGrid w:val="0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uiPriority w:val="99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5C6C"/>
    <w:rPr>
      <w:sz w:val="20"/>
      <w:szCs w:val="20"/>
    </w:rPr>
  </w:style>
  <w:style w:type="character" w:customStyle="1" w:styleId="TekstkomentarzaZnak">
    <w:name w:val="Tekst komentarza Znak"/>
    <w:link w:val="Tekstkomentarza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D35C6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D35C6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outlineLvl w:val="1"/>
    </w:pPr>
    <w:rPr>
      <w:rFonts w:ascii="Times New Roman" w:eastAsia="Times New Roman" w:hAnsi="Times New Roman"/>
      <w:b/>
      <w:bCs/>
      <w:iCs/>
      <w:sz w:val="24"/>
      <w:szCs w:val="24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/>
      <w:b/>
      <w:bCs/>
      <w:iCs/>
      <w:sz w:val="24"/>
      <w:szCs w:val="24"/>
      <w:lang w:eastAsia="pl-PL" w:bidi="ar-SA"/>
    </w:rPr>
  </w:style>
  <w:style w:type="paragraph" w:styleId="Bezodstpw">
    <w:name w:val="No Spacing"/>
    <w:link w:val="BezodstpwZnak"/>
    <w:qFormat/>
    <w:rsid w:val="00D35C6C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D35C6C"/>
    <w:rPr>
      <w:sz w:val="22"/>
      <w:szCs w:val="22"/>
      <w:lang w:val="pl-PL" w:eastAsia="en-US" w:bidi="ar-SA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FC762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">
    <w:name w:val="Akapit"/>
    <w:basedOn w:val="Nagwek6"/>
    <w:rsid w:val="002A6BED"/>
    <w:pPr>
      <w:autoSpaceDE/>
      <w:autoSpaceDN/>
      <w:spacing w:line="360" w:lineRule="auto"/>
      <w:jc w:val="both"/>
    </w:pPr>
    <w:rPr>
      <w:i w:val="0"/>
      <w:iCs w:val="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5425A0"/>
    <w:rPr>
      <w:rFonts w:ascii="Times New Roman" w:eastAsia="Times New Roman" w:hAnsi="Times New Roman"/>
      <w:sz w:val="24"/>
      <w:szCs w:val="24"/>
    </w:rPr>
  </w:style>
  <w:style w:type="paragraph" w:customStyle="1" w:styleId="ZnakZnak4">
    <w:name w:val="Znak Znak4"/>
    <w:basedOn w:val="Normalny"/>
    <w:rsid w:val="003B04EE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D35C6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D35C6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35C6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35C6C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35C6C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D35C6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35C6C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D35C6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D35C6C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D35C6C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D35C6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D35C6C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rsid w:val="00D35C6C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D35C6C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link w:val="Nagwek5"/>
    <w:rsid w:val="00D35C6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rsid w:val="00D35C6C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link w:val="Nagwek7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D35C6C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link w:val="Nagwek9"/>
    <w:rsid w:val="00D35C6C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D35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35C6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35C6C"/>
    <w:pPr>
      <w:tabs>
        <w:tab w:val="right" w:leader="dot" w:pos="9060"/>
      </w:tabs>
      <w:spacing w:before="120" w:after="120"/>
      <w:jc w:val="both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D35C6C"/>
    <w:rPr>
      <w:color w:val="0000FF"/>
      <w:u w:val="single"/>
    </w:rPr>
  </w:style>
  <w:style w:type="character" w:styleId="Numerstrony">
    <w:name w:val="page number"/>
    <w:basedOn w:val="Domylnaczcionkaakapitu"/>
    <w:rsid w:val="00D35C6C"/>
  </w:style>
  <w:style w:type="paragraph" w:styleId="Tekstpodstawowy">
    <w:name w:val="Body Text"/>
    <w:aliases w:val="wypunktowanie"/>
    <w:basedOn w:val="Normalny"/>
    <w:link w:val="TekstpodstawowyZnak"/>
    <w:rsid w:val="00D35C6C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35C6C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link w:val="Tekstpodstawowy2"/>
    <w:rsid w:val="00D35C6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35C6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35C6C"/>
    <w:pPr>
      <w:jc w:val="center"/>
    </w:pPr>
    <w:rPr>
      <w:b/>
      <w:bCs/>
    </w:rPr>
  </w:style>
  <w:style w:type="character" w:customStyle="1" w:styleId="TytuZnak">
    <w:name w:val="Tytuł Znak"/>
    <w:link w:val="Tytu"/>
    <w:rsid w:val="00D35C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D35C6C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D35C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D35C6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Przypis,Ch"/>
    <w:basedOn w:val="Normalny"/>
    <w:link w:val="TekstprzypisudolnegoZnak"/>
    <w:uiPriority w:val="99"/>
    <w:rsid w:val="00D35C6C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Przypis Znak,Ch Znak"/>
    <w:link w:val="Tekstprzypisudolnego"/>
    <w:uiPriority w:val="99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D35C6C"/>
    <w:rPr>
      <w:vertAlign w:val="superscript"/>
    </w:rPr>
  </w:style>
  <w:style w:type="paragraph" w:styleId="Podtytu">
    <w:name w:val="Subtitle"/>
    <w:basedOn w:val="Normalny"/>
    <w:link w:val="PodtytuZnak"/>
    <w:qFormat/>
    <w:rsid w:val="00D35C6C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link w:val="Podtytu"/>
    <w:rsid w:val="00D35C6C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D35C6C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D35C6C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D35C6C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D35C6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D35C6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D35C6C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D35C6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rsid w:val="00D35C6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D35C6C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D35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D35C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D35C6C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D35C6C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35C6C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D35C6C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D35C6C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D35C6C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D35C6C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D35C6C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D35C6C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D35C6C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D35C6C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D35C6C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D35C6C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Enormal">
    <w:name w:val="E normal"/>
    <w:basedOn w:val="Normalny"/>
    <w:rsid w:val="00D35C6C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D35C6C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qFormat/>
    <w:rsid w:val="00D35C6C"/>
    <w:rPr>
      <w:b/>
      <w:bCs/>
    </w:rPr>
  </w:style>
  <w:style w:type="paragraph" w:styleId="Listapunktowana3">
    <w:name w:val="List Bullet 3"/>
    <w:basedOn w:val="Normalny"/>
    <w:autoRedefine/>
    <w:rsid w:val="00D35C6C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D35C6C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D35C6C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D35C6C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link w:val="Tekstpodstawowywcity3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D35C6C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link w:val="Zwrotgrzecznociowy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D35C6C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D35C6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D35C6C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D35C6C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D35C6C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D35C6C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D35C6C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D35C6C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D35C6C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D35C6C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D35C6C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D35C6C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D35C6C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D35C6C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D35C6C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D35C6C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D35C6C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D35C6C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D35C6C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D35C6C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D35C6C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D35C6C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D35C6C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D35C6C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D35C6C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D35C6C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D35C6C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D35C6C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D35C6C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D35C6C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D35C6C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D35C6C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D35C6C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D35C6C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D35C6C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D35C6C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D35C6C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link w:val="Podpis"/>
    <w:rsid w:val="00D35C6C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D35C6C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D35C6C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D35C6C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D35C6C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D35C6C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D35C6C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D35C6C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D35C6C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D35C6C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rsid w:val="00D35C6C"/>
    <w:rPr>
      <w:color w:val="800080"/>
      <w:u w:val="single"/>
    </w:rPr>
  </w:style>
  <w:style w:type="paragraph" w:customStyle="1" w:styleId="BodyText22">
    <w:name w:val="Body Text 22"/>
    <w:basedOn w:val="Normalny"/>
    <w:rsid w:val="00D35C6C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D35C6C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D35C6C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D35C6C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D35C6C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D35C6C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D35C6C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D35C6C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D35C6C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D35C6C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D35C6C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D35C6C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D35C6C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D35C6C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D35C6C"/>
    <w:rPr>
      <w:color w:val="0000FF"/>
    </w:rPr>
  </w:style>
  <w:style w:type="paragraph" w:customStyle="1" w:styleId="Standardowy1">
    <w:name w:val="Standardowy1"/>
    <w:rsid w:val="00D35C6C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4"/>
    </w:rPr>
  </w:style>
  <w:style w:type="character" w:customStyle="1" w:styleId="iheader1">
    <w:name w:val="iheader1"/>
    <w:rsid w:val="00D35C6C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D35C6C"/>
    <w:pPr>
      <w:spacing w:before="360" w:after="120"/>
    </w:pPr>
  </w:style>
  <w:style w:type="paragraph" w:customStyle="1" w:styleId="mjtekst">
    <w:name w:val="mój tekst"/>
    <w:basedOn w:val="Normalny"/>
    <w:rsid w:val="00D35C6C"/>
    <w:pPr>
      <w:jc w:val="both"/>
    </w:pPr>
  </w:style>
  <w:style w:type="paragraph" w:customStyle="1" w:styleId="Applicationdirecte">
    <w:name w:val="Application directe"/>
    <w:basedOn w:val="Normalny"/>
    <w:next w:val="Normalny"/>
    <w:rsid w:val="00D35C6C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D35C6C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D35C6C"/>
    <w:rPr>
      <w:rFonts w:ascii="Times New Roman" w:eastAsia="Times New Roman" w:hAnsi="Times New Roman"/>
      <w:snapToGrid w:val="0"/>
    </w:rPr>
  </w:style>
  <w:style w:type="paragraph" w:customStyle="1" w:styleId="Tekstpodstawowy21">
    <w:name w:val="Tekst podstawowy 21"/>
    <w:basedOn w:val="Normalny"/>
    <w:rsid w:val="00D35C6C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qFormat/>
    <w:rsid w:val="00D35C6C"/>
    <w:rPr>
      <w:i/>
      <w:iCs/>
    </w:rPr>
  </w:style>
  <w:style w:type="paragraph" w:customStyle="1" w:styleId="font11">
    <w:name w:val="font11"/>
    <w:basedOn w:val="Normalny"/>
    <w:rsid w:val="00D35C6C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D35C6C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D35C6C"/>
    <w:pPr>
      <w:jc w:val="both"/>
    </w:pPr>
    <w:rPr>
      <w:sz w:val="20"/>
      <w:szCs w:val="20"/>
    </w:rPr>
  </w:style>
  <w:style w:type="character" w:customStyle="1" w:styleId="tresc1">
    <w:name w:val="tresc1"/>
    <w:rsid w:val="00D35C6C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D35C6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D35C6C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D35C6C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D35C6C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D35C6C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rsid w:val="00D35C6C"/>
    <w:rPr>
      <w:b/>
      <w:bCs/>
    </w:rPr>
  </w:style>
  <w:style w:type="paragraph" w:customStyle="1" w:styleId="Tabelatekst">
    <w:name w:val="Tabela tekst"/>
    <w:basedOn w:val="Normalny"/>
    <w:autoRedefine/>
    <w:rsid w:val="00D35C6C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rsid w:val="00D35C6C"/>
    <w:rPr>
      <w:b/>
    </w:rPr>
  </w:style>
  <w:style w:type="paragraph" w:customStyle="1" w:styleId="tekst">
    <w:name w:val="tekst"/>
    <w:basedOn w:val="Normalny"/>
    <w:rsid w:val="00D35C6C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D35C6C"/>
  </w:style>
  <w:style w:type="paragraph" w:styleId="Tekstpodstawowyzwciciem">
    <w:name w:val="Body Text First Indent"/>
    <w:basedOn w:val="Tekstpodstawowy"/>
    <w:link w:val="TekstpodstawowyzwciciemZnak"/>
    <w:rsid w:val="00D35C6C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link w:val="Tekstpodstawowyzwciciem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35C6C"/>
    <w:pPr>
      <w:ind w:firstLine="210"/>
    </w:pPr>
  </w:style>
  <w:style w:type="character" w:customStyle="1" w:styleId="Tekstpodstawowyzwciciem2Znak">
    <w:name w:val="Tekst podstawowy z wcięciem 2 Znak"/>
    <w:link w:val="Tekstpodstawowyzwciciem2"/>
    <w:rsid w:val="00D35C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35C6C"/>
    <w:pPr>
      <w:ind w:left="283" w:hanging="283"/>
    </w:pPr>
  </w:style>
  <w:style w:type="character" w:styleId="Odwoaniedokomentarza">
    <w:name w:val="annotation reference"/>
    <w:uiPriority w:val="99"/>
    <w:semiHidden/>
    <w:rsid w:val="00D35C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5C6C"/>
    <w:rPr>
      <w:sz w:val="20"/>
      <w:szCs w:val="20"/>
    </w:rPr>
  </w:style>
  <w:style w:type="character" w:customStyle="1" w:styleId="TekstkomentarzaZnak">
    <w:name w:val="Tekst komentarza Znak"/>
    <w:link w:val="Tekstkomentarza"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35C6C"/>
    <w:rPr>
      <w:b/>
      <w:bCs/>
    </w:rPr>
  </w:style>
  <w:style w:type="character" w:customStyle="1" w:styleId="TematkomentarzaZnak">
    <w:name w:val="Temat komentarza Znak"/>
    <w:link w:val="Tematkomentarza"/>
    <w:semiHidden/>
    <w:rsid w:val="00D35C6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D35C6C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D35C6C"/>
    <w:rPr>
      <w:rFonts w:ascii="Courier New" w:hAnsi="Courier New"/>
      <w:sz w:val="20"/>
    </w:rPr>
  </w:style>
  <w:style w:type="character" w:customStyle="1" w:styleId="Nagwek1Znak1">
    <w:name w:val="Nagłówek 1 Znak1"/>
    <w:link w:val="Nagwek1"/>
    <w:locked/>
    <w:rsid w:val="00D35C6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D35C6C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D35C6C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D35C6C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D35C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35C6C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D35C6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D35C6C"/>
    <w:pPr>
      <w:tabs>
        <w:tab w:val="left" w:pos="9900"/>
      </w:tabs>
      <w:outlineLvl w:val="1"/>
    </w:pPr>
    <w:rPr>
      <w:rFonts w:ascii="Times New Roman" w:eastAsia="Times New Roman" w:hAnsi="Times New Roman"/>
      <w:b/>
      <w:bCs/>
      <w:iCs/>
      <w:sz w:val="24"/>
      <w:szCs w:val="24"/>
    </w:rPr>
  </w:style>
  <w:style w:type="character" w:customStyle="1" w:styleId="TytuGwnyInstrukcjaZnak">
    <w:name w:val="Tytuł Główny_Instrukcja Znak"/>
    <w:link w:val="TytuGwnyInstrukcja"/>
    <w:rsid w:val="00D35C6C"/>
    <w:rPr>
      <w:rFonts w:ascii="Times New Roman" w:eastAsia="Times New Roman" w:hAnsi="Times New Roman"/>
      <w:b/>
      <w:bCs/>
      <w:iCs/>
      <w:sz w:val="24"/>
      <w:szCs w:val="24"/>
      <w:lang w:eastAsia="pl-PL" w:bidi="ar-SA"/>
    </w:rPr>
  </w:style>
  <w:style w:type="paragraph" w:styleId="Bezodstpw">
    <w:name w:val="No Spacing"/>
    <w:link w:val="BezodstpwZnak"/>
    <w:qFormat/>
    <w:rsid w:val="00D35C6C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D35C6C"/>
    <w:rPr>
      <w:sz w:val="22"/>
      <w:szCs w:val="22"/>
      <w:lang w:val="pl-PL" w:eastAsia="en-US" w:bidi="ar-SA"/>
    </w:rPr>
  </w:style>
  <w:style w:type="paragraph" w:styleId="Mapadokumentu">
    <w:name w:val="Document Map"/>
    <w:basedOn w:val="Normalny"/>
    <w:link w:val="MapadokumentuZnak"/>
    <w:semiHidden/>
    <w:rsid w:val="00D35C6C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MapadokumentuZnak">
    <w:name w:val="Mapa dokumentu Znak"/>
    <w:link w:val="Mapadokumentu"/>
    <w:semiHidden/>
    <w:rsid w:val="00D35C6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D35C6C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D35C6C"/>
    <w:pPr>
      <w:spacing w:before="100" w:beforeAutospacing="1" w:after="100" w:afterAutospacing="1"/>
    </w:pPr>
  </w:style>
  <w:style w:type="character" w:styleId="Odwoanieprzypisukocowego">
    <w:name w:val="endnote reference"/>
    <w:semiHidden/>
    <w:rsid w:val="00D35C6C"/>
    <w:rPr>
      <w:vertAlign w:val="superscript"/>
    </w:rPr>
  </w:style>
  <w:style w:type="character" w:customStyle="1" w:styleId="plainlinks">
    <w:name w:val="plainlinks"/>
    <w:basedOn w:val="Domylnaczcionkaakapitu"/>
    <w:rsid w:val="00D35C6C"/>
  </w:style>
  <w:style w:type="character" w:customStyle="1" w:styleId="FontStyle22">
    <w:name w:val="Font Style22"/>
    <w:rsid w:val="00D35C6C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D35C6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nakZnak8">
    <w:name w:val="Znak Znak8"/>
    <w:locked/>
    <w:rsid w:val="00D35C6C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punkt">
    <w:name w:val="punkt"/>
    <w:basedOn w:val="Normalny"/>
    <w:qFormat/>
    <w:rsid w:val="00D35C6C"/>
    <w:pPr>
      <w:spacing w:after="200" w:line="276" w:lineRule="auto"/>
      <w:ind w:left="840" w:hanging="284"/>
      <w:outlineLvl w:val="3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FC762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Akapit">
    <w:name w:val="Akapit"/>
    <w:basedOn w:val="Nagwek6"/>
    <w:rsid w:val="002A6BED"/>
    <w:pPr>
      <w:autoSpaceDE/>
      <w:autoSpaceDN/>
      <w:spacing w:line="360" w:lineRule="auto"/>
      <w:jc w:val="both"/>
    </w:pPr>
    <w:rPr>
      <w:i w:val="0"/>
      <w:iCs w:val="0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5425A0"/>
    <w:rPr>
      <w:rFonts w:ascii="Times New Roman" w:eastAsia="Times New Roman" w:hAnsi="Times New Roman"/>
      <w:sz w:val="24"/>
      <w:szCs w:val="24"/>
    </w:rPr>
  </w:style>
  <w:style w:type="paragraph" w:customStyle="1" w:styleId="ZnakZnak4">
    <w:name w:val="Znak Znak4"/>
    <w:basedOn w:val="Normalny"/>
    <w:rsid w:val="003B04EE"/>
    <w:pPr>
      <w:spacing w:line="360" w:lineRule="auto"/>
      <w:jc w:val="both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1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2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5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8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5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3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61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23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B2781-4635-4323-BBA4-CAC45353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2995</Words>
  <Characters>17970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20924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Wolski</dc:creator>
  <cp:lastModifiedBy>mrdzen</cp:lastModifiedBy>
  <cp:revision>2</cp:revision>
  <cp:lastPrinted>2021-08-17T11:23:00Z</cp:lastPrinted>
  <dcterms:created xsi:type="dcterms:W3CDTF">2021-10-11T11:47:00Z</dcterms:created>
  <dcterms:modified xsi:type="dcterms:W3CDTF">2021-10-11T11:47:00Z</dcterms:modified>
</cp:coreProperties>
</file>